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B5B" w:rsidRPr="004B04BD" w:rsidRDefault="00426B5B" w:rsidP="00426B5B">
      <w:pPr>
        <w:shd w:val="clear" w:color="auto" w:fill="FFFFFF"/>
        <w:tabs>
          <w:tab w:val="left" w:pos="557"/>
        </w:tabs>
        <w:spacing w:after="0" w:line="240" w:lineRule="auto"/>
        <w:jc w:val="right"/>
        <w:rPr>
          <w:rFonts w:ascii="Times New Roman" w:hAnsi="Times New Roman"/>
          <w:spacing w:val="-7"/>
          <w:sz w:val="24"/>
          <w:szCs w:val="24"/>
        </w:rPr>
      </w:pPr>
      <w:r w:rsidRPr="004B04BD">
        <w:rPr>
          <w:rFonts w:ascii="Times New Roman" w:hAnsi="Times New Roman"/>
          <w:spacing w:val="-7"/>
          <w:sz w:val="24"/>
          <w:szCs w:val="24"/>
        </w:rPr>
        <w:t>Приложение № 1</w:t>
      </w:r>
    </w:p>
    <w:p w:rsidR="00426B5B" w:rsidRDefault="00426B5B" w:rsidP="00426B5B">
      <w:pPr>
        <w:shd w:val="clear" w:color="auto" w:fill="FFFFFF"/>
        <w:tabs>
          <w:tab w:val="left" w:pos="557"/>
        </w:tabs>
        <w:spacing w:after="0" w:line="240" w:lineRule="auto"/>
        <w:jc w:val="right"/>
        <w:rPr>
          <w:rFonts w:ascii="Times New Roman" w:hAnsi="Times New Roman"/>
          <w:spacing w:val="-7"/>
          <w:sz w:val="24"/>
          <w:szCs w:val="24"/>
        </w:rPr>
      </w:pPr>
      <w:r w:rsidRPr="004B04BD">
        <w:rPr>
          <w:rFonts w:ascii="Times New Roman" w:hAnsi="Times New Roman"/>
          <w:spacing w:val="-7"/>
          <w:sz w:val="24"/>
          <w:szCs w:val="24"/>
        </w:rPr>
        <w:t>к контракту №</w:t>
      </w:r>
      <w:r w:rsidR="000F72E6" w:rsidRPr="002C15BD">
        <w:rPr>
          <w:rFonts w:ascii="Times New Roman" w:hAnsi="Times New Roman"/>
          <w:spacing w:val="-7"/>
          <w:sz w:val="24"/>
          <w:szCs w:val="24"/>
        </w:rPr>
        <w:t xml:space="preserve"> _____</w:t>
      </w:r>
      <w:r>
        <w:rPr>
          <w:rFonts w:ascii="Times New Roman" w:hAnsi="Times New Roman"/>
          <w:spacing w:val="-7"/>
          <w:sz w:val="24"/>
          <w:szCs w:val="24"/>
        </w:rPr>
        <w:t xml:space="preserve">  </w:t>
      </w:r>
    </w:p>
    <w:p w:rsidR="00426B5B" w:rsidRPr="004B04BD" w:rsidRDefault="00426B5B" w:rsidP="00426B5B">
      <w:pPr>
        <w:shd w:val="clear" w:color="auto" w:fill="FFFFFF"/>
        <w:tabs>
          <w:tab w:val="left" w:pos="557"/>
        </w:tabs>
        <w:spacing w:after="0" w:line="240" w:lineRule="auto"/>
        <w:jc w:val="right"/>
        <w:rPr>
          <w:rFonts w:ascii="Times New Roman" w:hAnsi="Times New Roman"/>
          <w:spacing w:val="-7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от «___» ______________ 202</w:t>
      </w:r>
      <w:r w:rsidR="00AF5763">
        <w:rPr>
          <w:rFonts w:ascii="Times New Roman" w:hAnsi="Times New Roman"/>
          <w:spacing w:val="-7"/>
          <w:sz w:val="24"/>
          <w:szCs w:val="24"/>
        </w:rPr>
        <w:t>4</w:t>
      </w:r>
      <w:r>
        <w:rPr>
          <w:rFonts w:ascii="Times New Roman" w:hAnsi="Times New Roman"/>
          <w:spacing w:val="-7"/>
          <w:sz w:val="24"/>
          <w:szCs w:val="24"/>
        </w:rPr>
        <w:t xml:space="preserve"> г.</w:t>
      </w:r>
    </w:p>
    <w:p w:rsidR="00426B5B" w:rsidRPr="004B04BD" w:rsidRDefault="00426B5B" w:rsidP="00426B5B">
      <w:pPr>
        <w:jc w:val="both"/>
        <w:rPr>
          <w:rFonts w:ascii="Times New Roman" w:hAnsi="Times New Roman"/>
          <w:sz w:val="24"/>
          <w:szCs w:val="24"/>
        </w:rPr>
      </w:pPr>
      <w:r w:rsidRPr="004B04BD">
        <w:rPr>
          <w:rFonts w:ascii="Times New Roman" w:hAnsi="Times New Roman"/>
          <w:b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426B5B" w:rsidRPr="00195452" w:rsidRDefault="00426B5B" w:rsidP="00426B5B">
      <w:pPr>
        <w:pStyle w:val="a4"/>
        <w:jc w:val="center"/>
        <w:rPr>
          <w:rFonts w:ascii="Times New Roman" w:hAnsi="Times New Roman"/>
          <w:b/>
        </w:rPr>
      </w:pPr>
      <w:r w:rsidRPr="00195452">
        <w:rPr>
          <w:rFonts w:ascii="Times New Roman" w:hAnsi="Times New Roman"/>
          <w:b/>
        </w:rPr>
        <w:t>ТЕХНИЧЕСКОЕ ЗАДАНИЕ</w:t>
      </w:r>
    </w:p>
    <w:p w:rsidR="00426B5B" w:rsidRPr="00195452" w:rsidRDefault="00957DF5" w:rsidP="00426B5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426B5B" w:rsidRPr="00195452">
        <w:rPr>
          <w:rFonts w:ascii="Times New Roman" w:hAnsi="Times New Roman"/>
        </w:rPr>
        <w:t>а оказание услуг по организации горячего питания обучающихся, получающих начальное общее образование</w:t>
      </w:r>
    </w:p>
    <w:p w:rsidR="0062324D" w:rsidRDefault="0062324D" w:rsidP="0062324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 xml:space="preserve">1. Наименование предмета закупки: </w:t>
      </w:r>
      <w:r w:rsidRPr="00021E84">
        <w:rPr>
          <w:rFonts w:ascii="Times New Roman" w:hAnsi="Times New Roman"/>
          <w:sz w:val="20"/>
          <w:szCs w:val="20"/>
        </w:rPr>
        <w:t xml:space="preserve">Услуги по </w:t>
      </w:r>
      <w:r w:rsidR="006D5AF8">
        <w:rPr>
          <w:rFonts w:ascii="Times New Roman" w:hAnsi="Times New Roman"/>
          <w:sz w:val="20"/>
          <w:szCs w:val="20"/>
        </w:rPr>
        <w:t>организации</w:t>
      </w:r>
      <w:r w:rsidRPr="00021E84">
        <w:rPr>
          <w:rFonts w:ascii="Times New Roman" w:hAnsi="Times New Roman"/>
          <w:sz w:val="20"/>
          <w:szCs w:val="20"/>
        </w:rPr>
        <w:t xml:space="preserve"> горячего питания обучающихся, получающих начальное общее образование для нужд </w:t>
      </w:r>
      <w:r w:rsidRPr="006C41F2">
        <w:rPr>
          <w:rFonts w:ascii="Times New Roman" w:hAnsi="Times New Roman"/>
          <w:sz w:val="20"/>
          <w:szCs w:val="20"/>
        </w:rPr>
        <w:t xml:space="preserve">ГБОУ СОШ </w:t>
      </w:r>
      <w:proofErr w:type="spellStart"/>
      <w:r>
        <w:rPr>
          <w:rFonts w:ascii="Times New Roman" w:hAnsi="Times New Roman"/>
          <w:sz w:val="20"/>
          <w:szCs w:val="20"/>
        </w:rPr>
        <w:t>им.М.Н.Заводского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</w:t>
      </w:r>
      <w:proofErr w:type="gramStart"/>
      <w:r>
        <w:rPr>
          <w:rFonts w:ascii="Times New Roman" w:hAnsi="Times New Roman"/>
          <w:sz w:val="20"/>
          <w:szCs w:val="20"/>
        </w:rPr>
        <w:t>.Е</w:t>
      </w:r>
      <w:proofErr w:type="gramEnd"/>
      <w:r>
        <w:rPr>
          <w:rFonts w:ascii="Times New Roman" w:hAnsi="Times New Roman"/>
          <w:sz w:val="20"/>
          <w:szCs w:val="20"/>
        </w:rPr>
        <w:t>лховка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:rsidR="0062324D" w:rsidRPr="00711F33" w:rsidRDefault="0062324D" w:rsidP="0062324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 xml:space="preserve">2. Функциональные и технические характеристики предмета закупки: </w:t>
      </w:r>
      <w:r w:rsidRPr="00711F33">
        <w:rPr>
          <w:rFonts w:ascii="Times New Roman" w:hAnsi="Times New Roman"/>
          <w:sz w:val="20"/>
          <w:szCs w:val="20"/>
        </w:rPr>
        <w:t xml:space="preserve">Обучающиеся общеобразовательных организаций с учетом режима дня и организации образовательного процесса, в зависимости от режима (смены) обучения обеспечиваются горячим питанием </w:t>
      </w:r>
      <w:r w:rsidRPr="0062324D">
        <w:rPr>
          <w:rFonts w:ascii="Times New Roman" w:hAnsi="Times New Roman"/>
          <w:sz w:val="20"/>
          <w:szCs w:val="20"/>
        </w:rPr>
        <w:t>в виде завтрака.</w:t>
      </w:r>
    </w:p>
    <w:p w:rsidR="00426B5B" w:rsidRPr="0062324D" w:rsidRDefault="0062324D" w:rsidP="0062324D">
      <w:pPr>
        <w:ind w:firstLine="539"/>
        <w:rPr>
          <w:rFonts w:ascii="Times New Roman" w:hAnsi="Times New Roman"/>
          <w:sz w:val="20"/>
          <w:szCs w:val="20"/>
        </w:rPr>
      </w:pPr>
      <w:r w:rsidRPr="0062324D">
        <w:rPr>
          <w:rFonts w:ascii="Times New Roman" w:hAnsi="Times New Roman"/>
          <w:b/>
          <w:sz w:val="20"/>
          <w:szCs w:val="20"/>
        </w:rPr>
        <w:t xml:space="preserve">3. </w:t>
      </w:r>
      <w:r w:rsidR="00426B5B" w:rsidRPr="0062324D">
        <w:rPr>
          <w:rFonts w:ascii="Times New Roman" w:hAnsi="Times New Roman"/>
          <w:b/>
          <w:sz w:val="20"/>
          <w:szCs w:val="20"/>
        </w:rPr>
        <w:t>Срок оказания услуги:</w:t>
      </w:r>
      <w:r w:rsidR="00426B5B" w:rsidRPr="0062324D">
        <w:rPr>
          <w:rFonts w:ascii="Times New Roman" w:hAnsi="Times New Roman"/>
          <w:sz w:val="20"/>
          <w:szCs w:val="20"/>
        </w:rPr>
        <w:t xml:space="preserve"> Срок оказания услуги с </w:t>
      </w:r>
      <w:r w:rsidR="00714E3E" w:rsidRPr="0062324D">
        <w:rPr>
          <w:rFonts w:ascii="Times New Roman" w:hAnsi="Times New Roman"/>
          <w:sz w:val="20"/>
          <w:szCs w:val="20"/>
        </w:rPr>
        <w:t>0</w:t>
      </w:r>
      <w:r w:rsidR="00AF5763">
        <w:rPr>
          <w:rFonts w:ascii="Times New Roman" w:hAnsi="Times New Roman"/>
          <w:sz w:val="20"/>
          <w:szCs w:val="20"/>
        </w:rPr>
        <w:t>2</w:t>
      </w:r>
      <w:r w:rsidR="00F054A7" w:rsidRPr="0062324D">
        <w:rPr>
          <w:rFonts w:ascii="Times New Roman" w:hAnsi="Times New Roman"/>
          <w:sz w:val="20"/>
          <w:szCs w:val="20"/>
        </w:rPr>
        <w:t>.0</w:t>
      </w:r>
      <w:r w:rsidR="00AF5763">
        <w:rPr>
          <w:rFonts w:ascii="Times New Roman" w:hAnsi="Times New Roman"/>
          <w:sz w:val="20"/>
          <w:szCs w:val="20"/>
        </w:rPr>
        <w:t>9</w:t>
      </w:r>
      <w:r w:rsidR="00571249">
        <w:rPr>
          <w:rFonts w:ascii="Times New Roman" w:hAnsi="Times New Roman"/>
          <w:sz w:val="20"/>
          <w:szCs w:val="20"/>
        </w:rPr>
        <w:t>.202</w:t>
      </w:r>
      <w:r w:rsidR="00A41495" w:rsidRPr="00A41495">
        <w:rPr>
          <w:rFonts w:ascii="Times New Roman" w:hAnsi="Times New Roman"/>
          <w:sz w:val="20"/>
          <w:szCs w:val="20"/>
        </w:rPr>
        <w:t>4</w:t>
      </w:r>
      <w:r w:rsidR="00F054A7" w:rsidRPr="0062324D">
        <w:rPr>
          <w:rFonts w:ascii="Times New Roman" w:hAnsi="Times New Roman"/>
          <w:sz w:val="20"/>
          <w:szCs w:val="20"/>
        </w:rPr>
        <w:t xml:space="preserve"> года</w:t>
      </w:r>
      <w:r w:rsidR="00426B5B" w:rsidRPr="0062324D">
        <w:rPr>
          <w:rFonts w:ascii="Times New Roman" w:hAnsi="Times New Roman"/>
          <w:sz w:val="20"/>
          <w:szCs w:val="20"/>
        </w:rPr>
        <w:t xml:space="preserve">  по 3</w:t>
      </w:r>
      <w:r w:rsidR="005A0F10">
        <w:rPr>
          <w:rFonts w:ascii="Times New Roman" w:hAnsi="Times New Roman"/>
          <w:sz w:val="20"/>
          <w:szCs w:val="20"/>
        </w:rPr>
        <w:t>0</w:t>
      </w:r>
      <w:r w:rsidR="00426B5B" w:rsidRPr="0062324D">
        <w:rPr>
          <w:rFonts w:ascii="Times New Roman" w:hAnsi="Times New Roman"/>
          <w:sz w:val="20"/>
          <w:szCs w:val="20"/>
        </w:rPr>
        <w:t>.</w:t>
      </w:r>
      <w:r w:rsidR="00AF5763">
        <w:rPr>
          <w:rFonts w:ascii="Times New Roman" w:hAnsi="Times New Roman"/>
          <w:sz w:val="20"/>
          <w:szCs w:val="20"/>
        </w:rPr>
        <w:t>12</w:t>
      </w:r>
      <w:r w:rsidR="00426B5B" w:rsidRPr="0062324D">
        <w:rPr>
          <w:rFonts w:ascii="Times New Roman" w:hAnsi="Times New Roman"/>
          <w:sz w:val="20"/>
          <w:szCs w:val="20"/>
        </w:rPr>
        <w:t>.202</w:t>
      </w:r>
      <w:r w:rsidR="00A41495" w:rsidRPr="00A41495">
        <w:rPr>
          <w:rFonts w:ascii="Times New Roman" w:hAnsi="Times New Roman"/>
          <w:sz w:val="20"/>
          <w:szCs w:val="20"/>
        </w:rPr>
        <w:t>4</w:t>
      </w:r>
      <w:r w:rsidR="00426B5B" w:rsidRPr="0062324D">
        <w:rPr>
          <w:rFonts w:ascii="Times New Roman" w:hAnsi="Times New Roman"/>
          <w:sz w:val="20"/>
          <w:szCs w:val="20"/>
        </w:rPr>
        <w:t xml:space="preserve"> года. Согласно учебным дням.</w:t>
      </w:r>
    </w:p>
    <w:p w:rsidR="00195452" w:rsidRPr="0062324D" w:rsidRDefault="0062324D" w:rsidP="0019545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b/>
          <w:sz w:val="20"/>
          <w:szCs w:val="20"/>
        </w:rPr>
      </w:pPr>
      <w:r w:rsidRPr="0062324D">
        <w:rPr>
          <w:rFonts w:ascii="Times New Roman" w:hAnsi="Times New Roman"/>
          <w:b/>
          <w:sz w:val="20"/>
          <w:szCs w:val="20"/>
        </w:rPr>
        <w:t xml:space="preserve">4. </w:t>
      </w:r>
      <w:r w:rsidR="00195452" w:rsidRPr="0062324D">
        <w:rPr>
          <w:rFonts w:ascii="Times New Roman" w:hAnsi="Times New Roman"/>
          <w:b/>
          <w:sz w:val="20"/>
          <w:szCs w:val="20"/>
        </w:rPr>
        <w:t xml:space="preserve">Места оказания услуг: </w:t>
      </w:r>
    </w:p>
    <w:p w:rsidR="00195452" w:rsidRPr="0062324D" w:rsidRDefault="00195452" w:rsidP="001954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2324D">
        <w:rPr>
          <w:rFonts w:ascii="Times New Roman" w:hAnsi="Times New Roman"/>
          <w:sz w:val="20"/>
          <w:szCs w:val="20"/>
        </w:rPr>
        <w:t xml:space="preserve">- пищеблок, расположенный в здании ГБОУ СОШ </w:t>
      </w:r>
      <w:proofErr w:type="spellStart"/>
      <w:r w:rsidRPr="0062324D">
        <w:rPr>
          <w:rFonts w:ascii="Times New Roman" w:hAnsi="Times New Roman"/>
          <w:sz w:val="20"/>
          <w:szCs w:val="20"/>
        </w:rPr>
        <w:t>им.М.Н.</w:t>
      </w:r>
      <w:proofErr w:type="gramStart"/>
      <w:r w:rsidRPr="0062324D">
        <w:rPr>
          <w:rFonts w:ascii="Times New Roman" w:hAnsi="Times New Roman"/>
          <w:sz w:val="20"/>
          <w:szCs w:val="20"/>
        </w:rPr>
        <w:t>Заводского</w:t>
      </w:r>
      <w:proofErr w:type="spellEnd"/>
      <w:proofErr w:type="gramEnd"/>
      <w:r w:rsidRPr="0062324D">
        <w:rPr>
          <w:rFonts w:ascii="Times New Roman" w:hAnsi="Times New Roman"/>
          <w:sz w:val="20"/>
          <w:szCs w:val="20"/>
        </w:rPr>
        <w:t xml:space="preserve"> с.</w:t>
      </w:r>
      <w:r w:rsidR="006D5AF8" w:rsidRPr="006D5AF8">
        <w:rPr>
          <w:rFonts w:ascii="Times New Roman" w:hAnsi="Times New Roman"/>
          <w:sz w:val="20"/>
          <w:szCs w:val="20"/>
        </w:rPr>
        <w:t xml:space="preserve"> </w:t>
      </w:r>
      <w:r w:rsidRPr="0062324D">
        <w:rPr>
          <w:rFonts w:ascii="Times New Roman" w:hAnsi="Times New Roman"/>
          <w:sz w:val="20"/>
          <w:szCs w:val="20"/>
        </w:rPr>
        <w:t>Елховка (помещение столовой);</w:t>
      </w:r>
    </w:p>
    <w:p w:rsidR="00195452" w:rsidRPr="0062324D" w:rsidRDefault="00195452" w:rsidP="00195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2324D">
        <w:rPr>
          <w:rFonts w:ascii="Times New Roman" w:hAnsi="Times New Roman"/>
          <w:sz w:val="20"/>
          <w:szCs w:val="20"/>
        </w:rPr>
        <w:t xml:space="preserve">- пищеблок, расположенный в здании </w:t>
      </w:r>
      <w:proofErr w:type="spellStart"/>
      <w:r w:rsidRPr="0062324D">
        <w:rPr>
          <w:rFonts w:ascii="Times New Roman" w:hAnsi="Times New Roman"/>
          <w:sz w:val="20"/>
          <w:szCs w:val="20"/>
        </w:rPr>
        <w:t>Борминского</w:t>
      </w:r>
      <w:proofErr w:type="spellEnd"/>
      <w:r w:rsidRPr="0062324D">
        <w:rPr>
          <w:rFonts w:ascii="Times New Roman" w:hAnsi="Times New Roman"/>
          <w:sz w:val="20"/>
          <w:szCs w:val="20"/>
        </w:rPr>
        <w:t xml:space="preserve"> филиала ГБОУ СОШ </w:t>
      </w:r>
      <w:proofErr w:type="spellStart"/>
      <w:r w:rsidRPr="0062324D">
        <w:rPr>
          <w:rFonts w:ascii="Times New Roman" w:hAnsi="Times New Roman"/>
          <w:sz w:val="20"/>
          <w:szCs w:val="20"/>
        </w:rPr>
        <w:t>им.М.Н.Заводского</w:t>
      </w:r>
      <w:proofErr w:type="spellEnd"/>
      <w:r w:rsidRPr="0062324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2324D">
        <w:rPr>
          <w:rFonts w:ascii="Times New Roman" w:hAnsi="Times New Roman"/>
          <w:sz w:val="20"/>
          <w:szCs w:val="20"/>
        </w:rPr>
        <w:t>с</w:t>
      </w:r>
      <w:proofErr w:type="gramEnd"/>
      <w:r w:rsidRPr="0062324D">
        <w:rPr>
          <w:rFonts w:ascii="Times New Roman" w:hAnsi="Times New Roman"/>
          <w:sz w:val="20"/>
          <w:szCs w:val="20"/>
        </w:rPr>
        <w:t>.</w:t>
      </w:r>
      <w:r w:rsidR="006D5AF8" w:rsidRPr="006D5AF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2324D">
        <w:rPr>
          <w:rFonts w:ascii="Times New Roman" w:hAnsi="Times New Roman"/>
          <w:sz w:val="20"/>
          <w:szCs w:val="20"/>
        </w:rPr>
        <w:t>Елховка</w:t>
      </w:r>
      <w:proofErr w:type="gramEnd"/>
      <w:r w:rsidRPr="0062324D">
        <w:rPr>
          <w:rFonts w:ascii="Times New Roman" w:hAnsi="Times New Roman"/>
          <w:sz w:val="20"/>
          <w:szCs w:val="20"/>
        </w:rPr>
        <w:t xml:space="preserve"> (помещение столовой);</w:t>
      </w:r>
    </w:p>
    <w:p w:rsidR="00426B5B" w:rsidRPr="0062324D" w:rsidRDefault="00195452" w:rsidP="00195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2324D">
        <w:rPr>
          <w:rFonts w:ascii="Times New Roman" w:hAnsi="Times New Roman"/>
          <w:sz w:val="20"/>
          <w:szCs w:val="20"/>
        </w:rPr>
        <w:t xml:space="preserve">- пищеблок, расположенный в здании </w:t>
      </w:r>
      <w:proofErr w:type="spellStart"/>
      <w:r w:rsidRPr="0062324D">
        <w:rPr>
          <w:rFonts w:ascii="Times New Roman" w:hAnsi="Times New Roman"/>
          <w:sz w:val="20"/>
          <w:szCs w:val="20"/>
        </w:rPr>
        <w:t>Мулловского</w:t>
      </w:r>
      <w:proofErr w:type="spellEnd"/>
      <w:r w:rsidRPr="0062324D">
        <w:rPr>
          <w:rFonts w:ascii="Times New Roman" w:hAnsi="Times New Roman"/>
          <w:sz w:val="20"/>
          <w:szCs w:val="20"/>
        </w:rPr>
        <w:t xml:space="preserve"> филиала ГБОУ СОШ </w:t>
      </w:r>
      <w:proofErr w:type="spellStart"/>
      <w:r w:rsidRPr="0062324D">
        <w:rPr>
          <w:rFonts w:ascii="Times New Roman" w:hAnsi="Times New Roman"/>
          <w:sz w:val="20"/>
          <w:szCs w:val="20"/>
        </w:rPr>
        <w:t>им.М.Н.Заводского</w:t>
      </w:r>
      <w:proofErr w:type="spellEnd"/>
      <w:r w:rsidRPr="0062324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2324D">
        <w:rPr>
          <w:rFonts w:ascii="Times New Roman" w:hAnsi="Times New Roman"/>
          <w:sz w:val="20"/>
          <w:szCs w:val="20"/>
        </w:rPr>
        <w:t>с</w:t>
      </w:r>
      <w:proofErr w:type="gramEnd"/>
      <w:r w:rsidRPr="0062324D">
        <w:rPr>
          <w:rFonts w:ascii="Times New Roman" w:hAnsi="Times New Roman"/>
          <w:sz w:val="20"/>
          <w:szCs w:val="20"/>
        </w:rPr>
        <w:t>.</w:t>
      </w:r>
      <w:r w:rsidR="006D5AF8" w:rsidRPr="006D5AF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2324D">
        <w:rPr>
          <w:rFonts w:ascii="Times New Roman" w:hAnsi="Times New Roman"/>
          <w:sz w:val="20"/>
          <w:szCs w:val="20"/>
        </w:rPr>
        <w:t>Елховка</w:t>
      </w:r>
      <w:proofErr w:type="gramEnd"/>
      <w:r w:rsidR="00426B5B" w:rsidRPr="0062324D">
        <w:rPr>
          <w:rFonts w:ascii="Times New Roman" w:hAnsi="Times New Roman"/>
          <w:sz w:val="20"/>
          <w:szCs w:val="20"/>
        </w:rPr>
        <w:t xml:space="preserve"> </w:t>
      </w:r>
      <w:r w:rsidRPr="0062324D">
        <w:rPr>
          <w:rFonts w:ascii="Times New Roman" w:hAnsi="Times New Roman"/>
          <w:sz w:val="20"/>
          <w:szCs w:val="20"/>
        </w:rPr>
        <w:t>(</w:t>
      </w:r>
      <w:r w:rsidR="00426B5B" w:rsidRPr="0062324D">
        <w:rPr>
          <w:rFonts w:ascii="Times New Roman" w:hAnsi="Times New Roman"/>
          <w:sz w:val="20"/>
          <w:szCs w:val="20"/>
        </w:rPr>
        <w:t>помещение столовой</w:t>
      </w:r>
      <w:r w:rsidRPr="0062324D">
        <w:rPr>
          <w:rFonts w:ascii="Times New Roman" w:hAnsi="Times New Roman"/>
          <w:sz w:val="20"/>
          <w:szCs w:val="20"/>
        </w:rPr>
        <w:t>).</w:t>
      </w:r>
    </w:p>
    <w:p w:rsidR="0062324D" w:rsidRPr="00711F33" w:rsidRDefault="0062324D" w:rsidP="0062324D">
      <w:pPr>
        <w:pStyle w:val="a7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5. Требования к оказанию услуги</w:t>
      </w:r>
    </w:p>
    <w:p w:rsidR="0062324D" w:rsidRPr="00711F33" w:rsidRDefault="0062324D" w:rsidP="0062324D">
      <w:pPr>
        <w:pStyle w:val="a7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5.1.</w:t>
      </w:r>
      <w:r w:rsidRPr="00711F33">
        <w:rPr>
          <w:rFonts w:ascii="Times New Roman" w:hAnsi="Times New Roman"/>
          <w:sz w:val="20"/>
          <w:szCs w:val="20"/>
        </w:rPr>
        <w:t xml:space="preserve"> Приготовление питания</w:t>
      </w:r>
      <w:r>
        <w:rPr>
          <w:rFonts w:ascii="Times New Roman" w:hAnsi="Times New Roman"/>
          <w:sz w:val="20"/>
          <w:szCs w:val="20"/>
        </w:rPr>
        <w:t xml:space="preserve"> (завтрак)</w:t>
      </w:r>
      <w:r w:rsidRPr="00711F33">
        <w:rPr>
          <w:rFonts w:ascii="Times New Roman" w:hAnsi="Times New Roman"/>
          <w:sz w:val="20"/>
          <w:szCs w:val="20"/>
        </w:rPr>
        <w:t xml:space="preserve"> с соблюдением обязательных санитарно-гигиенических требований является единой услугой, все </w:t>
      </w:r>
      <w:proofErr w:type="gramStart"/>
      <w:r w:rsidRPr="00711F33">
        <w:rPr>
          <w:rFonts w:ascii="Times New Roman" w:hAnsi="Times New Roman"/>
          <w:sz w:val="20"/>
          <w:szCs w:val="20"/>
        </w:rPr>
        <w:t>стадии</w:t>
      </w:r>
      <w:proofErr w:type="gramEnd"/>
      <w:r w:rsidRPr="00711F33">
        <w:rPr>
          <w:rFonts w:ascii="Times New Roman" w:hAnsi="Times New Roman"/>
          <w:sz w:val="20"/>
          <w:szCs w:val="20"/>
        </w:rPr>
        <w:t xml:space="preserve"> оказания которой неразрывно связаны между собой и охватываются единым понятием «Приготовление питания» и включает в себя: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разработку, утверждение и согласование в установленном порядке примерного меню в соответствии с требованиями санитарных норм и правил, заданием Заказчика не позднее, чем за 5 рабочих дня до начала исполнения Контракта;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pacing w:val="-2"/>
          <w:sz w:val="20"/>
          <w:szCs w:val="20"/>
        </w:rPr>
        <w:t xml:space="preserve">- приобретение продуктов для приготовления горячего питания детей, </w:t>
      </w:r>
      <w:proofErr w:type="gramStart"/>
      <w:r w:rsidRPr="00711F33">
        <w:rPr>
          <w:rFonts w:ascii="Times New Roman" w:hAnsi="Times New Roman"/>
          <w:spacing w:val="-2"/>
          <w:sz w:val="20"/>
          <w:szCs w:val="20"/>
        </w:rPr>
        <w:t>согласно заявок</w:t>
      </w:r>
      <w:proofErr w:type="gramEnd"/>
      <w:r w:rsidRPr="00711F33">
        <w:rPr>
          <w:rFonts w:ascii="Times New Roman" w:hAnsi="Times New Roman"/>
          <w:spacing w:val="-2"/>
          <w:sz w:val="20"/>
          <w:szCs w:val="20"/>
        </w:rPr>
        <w:t xml:space="preserve"> Заказчика в соответствии с 10-ти дневного меню (Приложение № 4 к Контракту) с соблюдением требований Федерального закона РФ от 30.03.99 № 52-ФЗ «О санитарно-эпидемиологическом благополучии населения»;</w:t>
      </w:r>
    </w:p>
    <w:p w:rsidR="0062324D" w:rsidRPr="00711F33" w:rsidRDefault="0062324D" w:rsidP="0062324D">
      <w:pPr>
        <w:widowControl w:val="0"/>
        <w:tabs>
          <w:tab w:val="left" w:pos="647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 xml:space="preserve">- составление ежедневного меню – раскладки </w:t>
      </w:r>
      <w:r>
        <w:rPr>
          <w:rFonts w:ascii="Times New Roman" w:hAnsi="Times New Roman"/>
          <w:spacing w:val="-2"/>
          <w:sz w:val="20"/>
          <w:szCs w:val="20"/>
        </w:rPr>
        <w:t>(завтрака</w:t>
      </w:r>
      <w:r w:rsidRPr="00711F33">
        <w:rPr>
          <w:rFonts w:ascii="Times New Roman" w:hAnsi="Times New Roman"/>
          <w:spacing w:val="-2"/>
          <w:sz w:val="20"/>
          <w:szCs w:val="20"/>
        </w:rPr>
        <w:t>)</w:t>
      </w:r>
      <w:r w:rsidRPr="00711F33">
        <w:rPr>
          <w:rFonts w:ascii="Times New Roman" w:hAnsi="Times New Roman"/>
          <w:sz w:val="20"/>
          <w:szCs w:val="20"/>
        </w:rPr>
        <w:t xml:space="preserve"> на основе примерного 10-ти дневного мен</w:t>
      </w:r>
      <w:proofErr w:type="gramStart"/>
      <w:r w:rsidRPr="00711F33">
        <w:rPr>
          <w:rFonts w:ascii="Times New Roman" w:hAnsi="Times New Roman"/>
          <w:sz w:val="20"/>
          <w:szCs w:val="20"/>
        </w:rPr>
        <w:t>ю</w:t>
      </w:r>
      <w:r w:rsidRPr="00711F33">
        <w:rPr>
          <w:rFonts w:ascii="Times New Roman" w:hAnsi="Times New Roman"/>
          <w:spacing w:val="-2"/>
          <w:sz w:val="20"/>
          <w:szCs w:val="20"/>
        </w:rPr>
        <w:t>(</w:t>
      </w:r>
      <w:proofErr w:type="gramEnd"/>
      <w:r w:rsidRPr="00711F33">
        <w:rPr>
          <w:rFonts w:ascii="Times New Roman" w:hAnsi="Times New Roman"/>
          <w:spacing w:val="-2"/>
          <w:sz w:val="20"/>
          <w:szCs w:val="20"/>
        </w:rPr>
        <w:t>Приложение № 4 к Контракту)</w:t>
      </w:r>
      <w:r w:rsidRPr="00711F33">
        <w:rPr>
          <w:rFonts w:ascii="Times New Roman" w:hAnsi="Times New Roman"/>
          <w:sz w:val="20"/>
          <w:szCs w:val="20"/>
        </w:rPr>
        <w:t>, согласованного с Заказчиком и предоставление его не позднее 3-х рабочих дней до даты начала оказания услуг;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предоставление Заказчику технологических карт приготовления блюд не позднее 3-х рабочих дней до начала оказания услуг;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 xml:space="preserve">- в соответствии с требованиями Технического регламента Таможенного союза </w:t>
      </w:r>
      <w:proofErr w:type="gramStart"/>
      <w:r w:rsidRPr="00711F33">
        <w:rPr>
          <w:rFonts w:ascii="Times New Roman" w:hAnsi="Times New Roman"/>
          <w:sz w:val="20"/>
          <w:szCs w:val="20"/>
        </w:rPr>
        <w:t>ТР</w:t>
      </w:r>
      <w:proofErr w:type="gramEnd"/>
      <w:r w:rsidRPr="00711F33">
        <w:rPr>
          <w:rFonts w:ascii="Times New Roman" w:hAnsi="Times New Roman"/>
          <w:sz w:val="20"/>
          <w:szCs w:val="20"/>
        </w:rPr>
        <w:t xml:space="preserve"> ТС 021/2011 «О безопасности пищевой продукции» при осуществлении процессов производства (изготовления) поставляемых товаров, связанных с требованиями безопасности такой продукции, изготовитель должен разработать, внедрить и поддерживать процедуры, основанные на принципах ХАССП. Соответствующую документацию, подтверждающую, что осуществление производственных процессов производится  на основании принципов ХАССП, предоставляется Заказчику не позднее 3-х рабочих дней после заключения контракта;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обеспечение пищеблока Заказчика моющими и дезинфицирующими средствами не позднее 5-ти рабочих дней до начала организации пропорционально количеству детей;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711F33">
        <w:rPr>
          <w:rFonts w:ascii="Times New Roman" w:hAnsi="Times New Roman"/>
          <w:bCs/>
          <w:sz w:val="20"/>
          <w:szCs w:val="20"/>
        </w:rPr>
        <w:t xml:space="preserve">приобретение бумажных одноразовых салфеток и бумажных полотенец для школьной столовой пропорционально количеству детей; </w:t>
      </w:r>
    </w:p>
    <w:p w:rsidR="0062324D" w:rsidRPr="00711F33" w:rsidRDefault="0062324D" w:rsidP="00A21432">
      <w:pPr>
        <w:pStyle w:val="a7"/>
        <w:tabs>
          <w:tab w:val="left" w:pos="2507"/>
          <w:tab w:val="left" w:pos="3044"/>
          <w:tab w:val="left" w:pos="4887"/>
          <w:tab w:val="left" w:pos="7657"/>
          <w:tab w:val="left" w:pos="787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711F33">
        <w:rPr>
          <w:rFonts w:ascii="Times New Roman" w:hAnsi="Times New Roman"/>
          <w:sz w:val="20"/>
          <w:szCs w:val="20"/>
        </w:rPr>
        <w:t>-</w:t>
      </w:r>
      <w:r w:rsidR="00A21432" w:rsidRPr="00A21432">
        <w:t xml:space="preserve"> </w:t>
      </w:r>
      <w:r w:rsidR="00A21432" w:rsidRPr="00D70836">
        <w:rPr>
          <w:rFonts w:ascii="Times New Roman" w:hAnsi="Times New Roman"/>
          <w:sz w:val="20"/>
          <w:szCs w:val="20"/>
        </w:rPr>
        <w:t>Заказчик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обязан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предоставить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441BC">
        <w:rPr>
          <w:rFonts w:ascii="Times New Roman" w:hAnsi="Times New Roman"/>
          <w:spacing w:val="1"/>
          <w:sz w:val="20"/>
          <w:szCs w:val="20"/>
        </w:rPr>
        <w:t>И</w:t>
      </w:r>
      <w:r w:rsidR="00A21432" w:rsidRPr="00A21432">
        <w:rPr>
          <w:rFonts w:ascii="Times New Roman" w:hAnsi="Times New Roman"/>
          <w:sz w:val="20"/>
          <w:szCs w:val="20"/>
        </w:rPr>
        <w:t>сполнителю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право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пользования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недвижимым</w:t>
      </w:r>
      <w:r w:rsidR="00A21432" w:rsidRPr="00A21432">
        <w:rPr>
          <w:rFonts w:ascii="Times New Roman" w:hAnsi="Times New Roman"/>
          <w:sz w:val="20"/>
          <w:szCs w:val="20"/>
        </w:rPr>
        <w:tab/>
      </w:r>
      <w:r w:rsidR="00AE30C1">
        <w:rPr>
          <w:rFonts w:ascii="Times New Roman" w:hAnsi="Times New Roman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 xml:space="preserve">имуществом, </w:t>
      </w:r>
      <w:r w:rsidR="00A21432">
        <w:rPr>
          <w:rFonts w:ascii="Times New Roman" w:hAnsi="Times New Roman"/>
          <w:sz w:val="20"/>
          <w:szCs w:val="20"/>
        </w:rPr>
        <w:t>соответствующим</w:t>
      </w:r>
      <w:r w:rsidR="00A21432" w:rsidRPr="00A21432">
        <w:rPr>
          <w:rFonts w:ascii="Times New Roman" w:hAnsi="Times New Roman"/>
          <w:sz w:val="20"/>
          <w:szCs w:val="20"/>
        </w:rPr>
        <w:t xml:space="preserve"> санитарно</w:t>
      </w:r>
      <w:r w:rsidR="00AE30C1">
        <w:rPr>
          <w:rFonts w:ascii="Times New Roman" w:hAnsi="Times New Roman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-</w:t>
      </w:r>
      <w:r w:rsidR="00AE30C1">
        <w:rPr>
          <w:rFonts w:ascii="Times New Roman" w:hAnsi="Times New Roman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pacing w:val="-68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эпидемиологическим требованиям к организации общественного питания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населения,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иным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имуществом,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необходимым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для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оказания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услуг,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>
        <w:rPr>
          <w:rFonts w:ascii="Times New Roman" w:hAnsi="Times New Roman"/>
          <w:sz w:val="20"/>
          <w:szCs w:val="20"/>
        </w:rPr>
        <w:t>соответствующим</w:t>
      </w:r>
      <w:r w:rsidR="00A21432" w:rsidRPr="00A21432">
        <w:rPr>
          <w:rFonts w:ascii="Times New Roman" w:hAnsi="Times New Roman"/>
          <w:sz w:val="20"/>
          <w:szCs w:val="20"/>
        </w:rPr>
        <w:t xml:space="preserve"> санитарно-эпидемиологическим</w:t>
      </w:r>
      <w:r w:rsidR="00A21432" w:rsidRPr="00A21432">
        <w:rPr>
          <w:rFonts w:ascii="Times New Roman" w:hAnsi="Times New Roman"/>
          <w:sz w:val="20"/>
          <w:szCs w:val="20"/>
        </w:rPr>
        <w:tab/>
        <w:t>требованиям</w:t>
      </w:r>
      <w:r w:rsidR="00A21432" w:rsidRPr="00A21432">
        <w:rPr>
          <w:rFonts w:ascii="Times New Roman" w:hAnsi="Times New Roman"/>
          <w:spacing w:val="-68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к организации общественного питания населения, в случае, если объектом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закупки</w:t>
      </w:r>
      <w:r w:rsidR="00A21432" w:rsidRPr="00A21432">
        <w:rPr>
          <w:rFonts w:ascii="Times New Roman" w:hAnsi="Times New Roman"/>
          <w:spacing w:val="6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является</w:t>
      </w:r>
      <w:r w:rsidR="00A21432" w:rsidRPr="00A21432">
        <w:rPr>
          <w:rFonts w:ascii="Times New Roman" w:hAnsi="Times New Roman"/>
          <w:spacing w:val="128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оказание</w:t>
      </w:r>
      <w:r w:rsidR="00A21432" w:rsidRPr="00A21432">
        <w:rPr>
          <w:rFonts w:ascii="Times New Roman" w:hAnsi="Times New Roman"/>
          <w:spacing w:val="129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услуг,</w:t>
      </w:r>
      <w:r w:rsidR="00A21432" w:rsidRPr="00A21432">
        <w:rPr>
          <w:rFonts w:ascii="Times New Roman" w:hAnsi="Times New Roman"/>
          <w:spacing w:val="13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предусматривающих</w:t>
      </w:r>
      <w:r w:rsidR="00A21432" w:rsidRPr="00A21432">
        <w:rPr>
          <w:rFonts w:ascii="Times New Roman" w:hAnsi="Times New Roman"/>
          <w:spacing w:val="128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приготовление</w:t>
      </w:r>
      <w:r w:rsidR="00A21432" w:rsidRPr="00A21432">
        <w:rPr>
          <w:rFonts w:ascii="Times New Roman" w:hAnsi="Times New Roman"/>
          <w:spacing w:val="-68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и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при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необходимости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раздачу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пищевой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продукции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с</w:t>
      </w:r>
      <w:r w:rsidR="00A21432" w:rsidRPr="00A21432">
        <w:rPr>
          <w:rFonts w:ascii="Times New Roman" w:hAnsi="Times New Roman"/>
          <w:spacing w:val="70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использованием</w:t>
      </w:r>
      <w:r w:rsidR="00A21432" w:rsidRPr="00A21432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A21432" w:rsidRPr="00A21432">
        <w:rPr>
          <w:rFonts w:ascii="Times New Roman" w:hAnsi="Times New Roman"/>
          <w:sz w:val="20"/>
          <w:szCs w:val="20"/>
        </w:rPr>
        <w:t>такого имущества.</w:t>
      </w:r>
      <w:proofErr w:type="gramEnd"/>
      <w:r w:rsidRPr="00711F33">
        <w:rPr>
          <w:rFonts w:ascii="Times New Roman" w:hAnsi="Times New Roman"/>
          <w:sz w:val="20"/>
          <w:szCs w:val="20"/>
        </w:rPr>
        <w:t xml:space="preserve"> Завоз инвентаря посуды для приготовления пищи на пищеблок столовой осуществляется не позднее, чем за 2 дня до начала оказания услуг, вывоз производится не позднее, чем через 2 дня после окончания исполнения Контракта;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711F33">
        <w:rPr>
          <w:rFonts w:ascii="Times New Roman" w:hAnsi="Times New Roman"/>
          <w:spacing w:val="-2"/>
          <w:sz w:val="20"/>
          <w:szCs w:val="20"/>
        </w:rPr>
        <w:t xml:space="preserve">- приготовление и раздачу силами и средствами Исполнителя питания согласно ежедневного меню-раскладки и технологических карт в соответствии с </w:t>
      </w:r>
      <w:proofErr w:type="gramStart"/>
      <w:r w:rsidRPr="00711F33">
        <w:rPr>
          <w:rFonts w:ascii="Times New Roman" w:hAnsi="Times New Roman"/>
          <w:spacing w:val="-2"/>
          <w:sz w:val="20"/>
          <w:szCs w:val="20"/>
        </w:rPr>
        <w:t>нормами</w:t>
      </w:r>
      <w:proofErr w:type="gramEnd"/>
      <w:r w:rsidRPr="00711F33">
        <w:rPr>
          <w:rFonts w:ascii="Times New Roman" w:hAnsi="Times New Roman"/>
          <w:spacing w:val="-2"/>
          <w:sz w:val="20"/>
          <w:szCs w:val="20"/>
        </w:rPr>
        <w:t xml:space="preserve"> установленными действующим законодательством, а также санитарными правилами на оборудовании и пищеблоке;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711F33">
        <w:rPr>
          <w:rFonts w:ascii="Times New Roman" w:hAnsi="Times New Roman"/>
          <w:spacing w:val="-2"/>
          <w:sz w:val="20"/>
          <w:szCs w:val="20"/>
        </w:rPr>
        <w:t>-обеспечение сервировки (накрытие столов), раздачу пищи, уборку и мытье посуды, столовых приборов, кухонного инвентаря;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ins w:id="0" w:author="Колесникова Ирина Александровна" w:date="2021-01-27T15:49:00Z"/>
          <w:rFonts w:ascii="Times New Roman" w:hAnsi="Times New Roman"/>
          <w:spacing w:val="-2"/>
          <w:sz w:val="20"/>
          <w:szCs w:val="20"/>
        </w:rPr>
      </w:pPr>
      <w:r w:rsidRPr="00711F33">
        <w:rPr>
          <w:rFonts w:ascii="Times New Roman" w:hAnsi="Times New Roman"/>
          <w:spacing w:val="-2"/>
          <w:sz w:val="20"/>
          <w:szCs w:val="20"/>
        </w:rPr>
        <w:t>- обеспечение производственного контроля на пищеблоке Заказчика.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pacing w:val="-2"/>
          <w:sz w:val="20"/>
          <w:szCs w:val="20"/>
        </w:rPr>
        <w:lastRenderedPageBreak/>
        <w:t>5.2.</w:t>
      </w:r>
      <w:r w:rsidRPr="00711F33">
        <w:rPr>
          <w:rFonts w:ascii="Times New Roman" w:hAnsi="Times New Roman"/>
          <w:spacing w:val="-2"/>
          <w:sz w:val="20"/>
          <w:szCs w:val="20"/>
        </w:rPr>
        <w:t>Услуга по приготовлению питания включает все затраты Исполнителя, необходимые для исполнения обязательств по Контракту, в т.ч. стоимость продуктов питания, необходимых для приготовления блюд, расходы по закупке и доставке исходных продуктов питания, транспортные расходы, расходы на погрузочно-разгрузочные работы, расходы по приготовлению пищи, расходы по содержанию (санитарной обработке) пищеблока, включая инвентарь и оборудование.</w:t>
      </w:r>
    </w:p>
    <w:p w:rsidR="0062324D" w:rsidRPr="00711F33" w:rsidRDefault="0062324D" w:rsidP="0062324D">
      <w:pPr>
        <w:pStyle w:val="a7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2324D" w:rsidRPr="00711F33" w:rsidRDefault="0062324D" w:rsidP="0062324D">
      <w:pPr>
        <w:pStyle w:val="a7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6. Качество услуг</w:t>
      </w:r>
    </w:p>
    <w:p w:rsidR="0062324D" w:rsidRPr="00711F33" w:rsidRDefault="0062324D" w:rsidP="0062324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6.1.</w:t>
      </w:r>
      <w:r w:rsidRPr="00711F33">
        <w:rPr>
          <w:rFonts w:ascii="Times New Roman" w:hAnsi="Times New Roman"/>
          <w:sz w:val="20"/>
          <w:szCs w:val="20"/>
        </w:rPr>
        <w:t>Продукты и продовольственное сырье, используемые для приготовления пищи в столовой должны: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 xml:space="preserve">- соответствовать нормативной и технической документации, устанавливающей требования к качеству и безопасности пищевых продуктов, к </w:t>
      </w:r>
      <w:proofErr w:type="gramStart"/>
      <w:r w:rsidRPr="00711F33">
        <w:rPr>
          <w:rFonts w:ascii="Times New Roman" w:hAnsi="Times New Roman"/>
          <w:sz w:val="20"/>
          <w:szCs w:val="20"/>
        </w:rPr>
        <w:t>контролю за</w:t>
      </w:r>
      <w:proofErr w:type="gramEnd"/>
      <w:r w:rsidRPr="00711F33">
        <w:rPr>
          <w:rFonts w:ascii="Times New Roman" w:hAnsi="Times New Roman"/>
          <w:sz w:val="20"/>
          <w:szCs w:val="20"/>
        </w:rPr>
        <w:t xml:space="preserve"> их качеством и безопасностью, условиями их хранения, перевозки, реализации и использования;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иметь документы, подтверждающие происхождение, качество и безопасность таких продуктов для здоровья человека;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качество поставляемой продукции должно соответствовать требованиям Федерального закона от 2 января 2000г. № 29-ФЗ «О качестве и безопасности пищевых продуктов».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Некачественно приготовленная пища или пища, приготовленная из некачественных продуктов питания или с нарушением технологии, признанная таковой по акту, должна быть заменена Исполнителем в течение 60 минут с момента получения соответствующего уведомления от Заказчика.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6.2.</w:t>
      </w:r>
      <w:r w:rsidRPr="00711F33">
        <w:rPr>
          <w:rFonts w:ascii="Times New Roman" w:hAnsi="Times New Roman"/>
          <w:sz w:val="20"/>
          <w:szCs w:val="20"/>
        </w:rPr>
        <w:t>Гигиенические показатели безопасности и пищевой ценности продовольственного сырья и пищевых продуктов, используемых в питании детей и подростков, должны соответствовать требованиям СанПиН 2.3.2.1078-01 «Гигиенические требования безопасности и пищевой ценности пищевых продуктов».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6.3.</w:t>
      </w:r>
      <w:r w:rsidRPr="00711F33">
        <w:rPr>
          <w:rFonts w:ascii="Times New Roman" w:hAnsi="Times New Roman"/>
          <w:sz w:val="20"/>
          <w:szCs w:val="20"/>
        </w:rPr>
        <w:t>Гигиенические показатели по срокам годности и условиям хранения пищевых продуктов должны соответствовать требованиям СанПиН 2.3.2.1324-03 «Гигиенические требования к срокам годности и условиям хранения пищевых продуктов».</w:t>
      </w:r>
    </w:p>
    <w:p w:rsidR="0062324D" w:rsidRPr="00711F33" w:rsidRDefault="0062324D" w:rsidP="0062324D">
      <w:pPr>
        <w:tabs>
          <w:tab w:val="left" w:pos="647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6.4.</w:t>
      </w:r>
      <w:r w:rsidRPr="00711F33">
        <w:rPr>
          <w:rFonts w:ascii="Times New Roman" w:hAnsi="Times New Roman"/>
          <w:sz w:val="20"/>
          <w:szCs w:val="20"/>
        </w:rPr>
        <w:t xml:space="preserve"> Услуга осуществляется Исполнителем на пищеблоках школьных столовых с использованием оборудования Исполнителя и Заказчика (при наличии у Заказчика соответствующего технологического оборудования).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6.5.</w:t>
      </w:r>
      <w:r w:rsidRPr="00711F33">
        <w:rPr>
          <w:rFonts w:ascii="Times New Roman" w:hAnsi="Times New Roman"/>
          <w:sz w:val="20"/>
          <w:szCs w:val="20"/>
        </w:rPr>
        <w:t xml:space="preserve">При оказании услуги Исполнитель обязан: </w:t>
      </w:r>
    </w:p>
    <w:p w:rsidR="0062324D" w:rsidRPr="00711F33" w:rsidRDefault="0062324D" w:rsidP="006232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 xml:space="preserve">-контролировать соблюдение требований </w:t>
      </w:r>
      <w:r w:rsidRPr="00711F33">
        <w:rPr>
          <w:rFonts w:ascii="Times New Roman" w:eastAsia="Calibri" w:hAnsi="Times New Roman"/>
          <w:sz w:val="20"/>
          <w:szCs w:val="20"/>
        </w:rPr>
        <w:t xml:space="preserve">СанПиН 2.3/2.4.3590-20 «Санитарно-эпидемиологические требования к организации общественного питания населения» </w:t>
      </w:r>
      <w:r w:rsidRPr="00711F33">
        <w:rPr>
          <w:rFonts w:ascii="Times New Roman" w:hAnsi="Times New Roman"/>
          <w:sz w:val="20"/>
          <w:szCs w:val="20"/>
        </w:rPr>
        <w:t>в части требований к транспортировке, приему и хранению сырья, пищевых продуктов;</w:t>
      </w:r>
    </w:p>
    <w:p w:rsidR="0062324D" w:rsidRPr="00711F33" w:rsidRDefault="0062324D" w:rsidP="00D97622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выполнять требования по безопасности услуг питания в соответствии с ГОСТ 31984-2012 «Услуги общественного питания. Общие требования»;</w:t>
      </w:r>
    </w:p>
    <w:p w:rsidR="0062324D" w:rsidRPr="00D97622" w:rsidRDefault="0062324D" w:rsidP="00D97622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-обеспечить питание детей в соответствии с утвержденным примерным меню, составленным с учетом выполнения натуральных норм питания, оптимального режима питания, сбалансированным по содержанию основных питательных веществ, рекомендованным нормативными документами</w:t>
      </w:r>
      <w:r w:rsidR="00D97622" w:rsidRPr="00D97622">
        <w:rPr>
          <w:rFonts w:ascii="Times New Roman" w:hAnsi="Times New Roman"/>
          <w:sz w:val="20"/>
          <w:szCs w:val="20"/>
        </w:rPr>
        <w:t>, гарантийный срок на поставку товара действует с момента передачи товара Заказчику и должен составлять не менее с 70% запасом срока годности. Если в процессе эксплуатации товара в течени</w:t>
      </w:r>
      <w:proofErr w:type="gramStart"/>
      <w:r w:rsidR="00D97622" w:rsidRPr="00D97622">
        <w:rPr>
          <w:rFonts w:ascii="Times New Roman" w:hAnsi="Times New Roman"/>
          <w:sz w:val="20"/>
          <w:szCs w:val="20"/>
        </w:rPr>
        <w:t>и</w:t>
      </w:r>
      <w:proofErr w:type="gramEnd"/>
      <w:r w:rsidR="00D97622" w:rsidRPr="00D97622">
        <w:rPr>
          <w:rFonts w:ascii="Times New Roman" w:hAnsi="Times New Roman"/>
          <w:sz w:val="20"/>
          <w:szCs w:val="20"/>
        </w:rPr>
        <w:t xml:space="preserve"> гарантийного срока обнаружатся недостатки товара, то они подлежат устранению силами и средствами Исполнителя. Срок исполнения гарантийных обязательств по устранению недостатков товара не может превышать 1 (один) день с момента получения уведомления от Заказчика о недостатках товара</w:t>
      </w:r>
      <w:r w:rsidRPr="00D97622">
        <w:rPr>
          <w:rFonts w:ascii="Times New Roman" w:hAnsi="Times New Roman"/>
          <w:sz w:val="20"/>
          <w:szCs w:val="20"/>
        </w:rPr>
        <w:t>;</w:t>
      </w:r>
    </w:p>
    <w:p w:rsidR="0062324D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соблюдать правила техники безопасности, правила пожарной безопасности, правила охраны труда и правила внутреннего трудового распорядка, установленные у Заказчика, а также санитарно-противоэпидемиологическ</w:t>
      </w:r>
      <w:r w:rsidR="00AE30C1">
        <w:rPr>
          <w:rFonts w:ascii="Times New Roman" w:hAnsi="Times New Roman"/>
          <w:sz w:val="20"/>
          <w:szCs w:val="20"/>
        </w:rPr>
        <w:t>ий и пропускной режим Заказчика;</w:t>
      </w:r>
    </w:p>
    <w:p w:rsidR="00AE30C1" w:rsidRPr="00AE30C1" w:rsidRDefault="00AE30C1" w:rsidP="00AE30C1">
      <w:pPr>
        <w:pStyle w:val="af2"/>
        <w:tabs>
          <w:tab w:val="left" w:pos="1115"/>
        </w:tabs>
        <w:ind w:left="0" w:right="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AE30C1">
        <w:rPr>
          <w:sz w:val="20"/>
          <w:szCs w:val="20"/>
        </w:rPr>
        <w:t xml:space="preserve">- </w:t>
      </w:r>
      <w:r>
        <w:rPr>
          <w:sz w:val="20"/>
          <w:szCs w:val="20"/>
        </w:rPr>
        <w:t>о</w:t>
      </w:r>
      <w:r w:rsidRPr="00AE30C1">
        <w:rPr>
          <w:sz w:val="20"/>
          <w:szCs w:val="20"/>
        </w:rPr>
        <w:t xml:space="preserve">казывать       </w:t>
      </w:r>
      <w:r w:rsidRPr="00AE30C1">
        <w:rPr>
          <w:spacing w:val="1"/>
          <w:sz w:val="20"/>
          <w:szCs w:val="20"/>
        </w:rPr>
        <w:t xml:space="preserve"> </w:t>
      </w:r>
      <w:r w:rsidRPr="00AE30C1">
        <w:rPr>
          <w:sz w:val="20"/>
          <w:szCs w:val="20"/>
        </w:rPr>
        <w:t xml:space="preserve">услуги       </w:t>
      </w:r>
      <w:r w:rsidRPr="00AE30C1">
        <w:rPr>
          <w:spacing w:val="1"/>
          <w:sz w:val="20"/>
          <w:szCs w:val="20"/>
        </w:rPr>
        <w:t xml:space="preserve"> </w:t>
      </w:r>
      <w:r w:rsidR="006D5AF8">
        <w:rPr>
          <w:sz w:val="20"/>
          <w:szCs w:val="20"/>
        </w:rPr>
        <w:t xml:space="preserve">питания         детей, </w:t>
      </w:r>
      <w:r w:rsidRPr="00AE30C1">
        <w:rPr>
          <w:sz w:val="20"/>
          <w:szCs w:val="20"/>
        </w:rPr>
        <w:t>обучающихся</w:t>
      </w:r>
      <w:r w:rsidRPr="00AE30C1">
        <w:rPr>
          <w:spacing w:val="1"/>
          <w:sz w:val="20"/>
          <w:szCs w:val="20"/>
        </w:rPr>
        <w:t xml:space="preserve"> </w:t>
      </w:r>
      <w:r w:rsidRPr="00AE30C1">
        <w:rPr>
          <w:sz w:val="20"/>
          <w:szCs w:val="20"/>
        </w:rPr>
        <w:t>по образовательным программам начального общего</w:t>
      </w:r>
      <w:r w:rsidRPr="00AE30C1">
        <w:rPr>
          <w:spacing w:val="59"/>
          <w:sz w:val="20"/>
          <w:szCs w:val="20"/>
        </w:rPr>
        <w:t xml:space="preserve"> </w:t>
      </w:r>
      <w:r w:rsidRPr="00AE30C1">
        <w:rPr>
          <w:sz w:val="20"/>
          <w:szCs w:val="20"/>
        </w:rPr>
        <w:t>образования (далее</w:t>
      </w:r>
      <w:r w:rsidR="006D5AF8" w:rsidRPr="006D5AF8">
        <w:rPr>
          <w:sz w:val="20"/>
          <w:szCs w:val="20"/>
        </w:rPr>
        <w:t xml:space="preserve"> - </w:t>
      </w:r>
      <w:r w:rsidRPr="00AE30C1">
        <w:rPr>
          <w:sz w:val="20"/>
          <w:szCs w:val="20"/>
        </w:rPr>
        <w:t>услуги)</w:t>
      </w:r>
      <w:r>
        <w:rPr>
          <w:sz w:val="20"/>
          <w:szCs w:val="20"/>
        </w:rPr>
        <w:t xml:space="preserve"> </w:t>
      </w:r>
      <w:r w:rsidRPr="00AE30C1">
        <w:rPr>
          <w:spacing w:val="-68"/>
          <w:sz w:val="20"/>
          <w:szCs w:val="20"/>
        </w:rPr>
        <w:t xml:space="preserve"> </w:t>
      </w:r>
      <w:r w:rsidRPr="00AE30C1">
        <w:rPr>
          <w:sz w:val="20"/>
          <w:szCs w:val="20"/>
        </w:rPr>
        <w:t>в</w:t>
      </w:r>
      <w:r w:rsidRPr="00AE30C1">
        <w:rPr>
          <w:spacing w:val="-3"/>
          <w:sz w:val="20"/>
          <w:szCs w:val="20"/>
        </w:rPr>
        <w:t xml:space="preserve"> </w:t>
      </w:r>
      <w:r w:rsidRPr="00AE30C1">
        <w:rPr>
          <w:sz w:val="20"/>
          <w:szCs w:val="20"/>
        </w:rPr>
        <w:t>установленные</w:t>
      </w:r>
      <w:r w:rsidRPr="00AE30C1">
        <w:rPr>
          <w:spacing w:val="-3"/>
          <w:sz w:val="20"/>
          <w:szCs w:val="20"/>
        </w:rPr>
        <w:t xml:space="preserve"> </w:t>
      </w:r>
      <w:r>
        <w:rPr>
          <w:spacing w:val="-3"/>
          <w:sz w:val="20"/>
          <w:szCs w:val="20"/>
        </w:rPr>
        <w:t>З</w:t>
      </w:r>
      <w:r w:rsidRPr="00AE30C1">
        <w:rPr>
          <w:sz w:val="20"/>
          <w:szCs w:val="20"/>
        </w:rPr>
        <w:t>аказчиком</w:t>
      </w:r>
      <w:r w:rsidRPr="00AE30C1">
        <w:rPr>
          <w:spacing w:val="-2"/>
          <w:sz w:val="20"/>
          <w:szCs w:val="20"/>
        </w:rPr>
        <w:t xml:space="preserve"> </w:t>
      </w:r>
      <w:r w:rsidRPr="00AE30C1">
        <w:rPr>
          <w:sz w:val="20"/>
          <w:szCs w:val="20"/>
        </w:rPr>
        <w:t>сроки</w:t>
      </w:r>
      <w:r w:rsidRPr="00AE30C1">
        <w:rPr>
          <w:spacing w:val="-4"/>
          <w:sz w:val="20"/>
          <w:szCs w:val="20"/>
        </w:rPr>
        <w:t xml:space="preserve"> </w:t>
      </w:r>
      <w:r w:rsidRPr="00AE30C1">
        <w:rPr>
          <w:sz w:val="20"/>
          <w:szCs w:val="20"/>
        </w:rPr>
        <w:t>и</w:t>
      </w:r>
      <w:r w:rsidRPr="00AE30C1">
        <w:rPr>
          <w:spacing w:val="-3"/>
          <w:sz w:val="20"/>
          <w:szCs w:val="20"/>
        </w:rPr>
        <w:t xml:space="preserve"> </w:t>
      </w:r>
      <w:r w:rsidRPr="00AE30C1">
        <w:rPr>
          <w:sz w:val="20"/>
          <w:szCs w:val="20"/>
        </w:rPr>
        <w:t>в</w:t>
      </w:r>
      <w:r w:rsidRPr="00AE30C1">
        <w:rPr>
          <w:spacing w:val="-3"/>
          <w:sz w:val="20"/>
          <w:szCs w:val="20"/>
        </w:rPr>
        <w:t xml:space="preserve"> </w:t>
      </w:r>
      <w:r w:rsidRPr="00AE30C1">
        <w:rPr>
          <w:sz w:val="20"/>
          <w:szCs w:val="20"/>
        </w:rPr>
        <w:t>установленных</w:t>
      </w:r>
      <w:r w:rsidRPr="00AE30C1">
        <w:rPr>
          <w:spacing w:val="-2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З</w:t>
      </w:r>
      <w:r w:rsidRPr="00AE30C1">
        <w:rPr>
          <w:sz w:val="20"/>
          <w:szCs w:val="20"/>
        </w:rPr>
        <w:t>аказчиком</w:t>
      </w:r>
      <w:r w:rsidRPr="00AE30C1"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объемах;</w:t>
      </w:r>
    </w:p>
    <w:p w:rsidR="0062324D" w:rsidRDefault="002C15B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D70836">
        <w:rPr>
          <w:rFonts w:ascii="Times New Roman" w:hAnsi="Times New Roman"/>
          <w:sz w:val="20"/>
          <w:szCs w:val="20"/>
        </w:rPr>
        <w:t>- оказывать</w:t>
      </w:r>
      <w:r w:rsidRPr="002C15BD">
        <w:rPr>
          <w:rFonts w:ascii="Times New Roman" w:hAnsi="Times New Roman"/>
          <w:color w:val="FF0000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услуги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в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соответствии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с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санитарно</w:t>
      </w:r>
      <w:r w:rsidR="00AE30C1">
        <w:rPr>
          <w:rFonts w:ascii="Times New Roman" w:hAnsi="Times New Roman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-</w:t>
      </w:r>
      <w:r w:rsidRPr="002C15BD">
        <w:rPr>
          <w:rFonts w:ascii="Times New Roman" w:hAnsi="Times New Roman"/>
          <w:spacing w:val="-67"/>
          <w:sz w:val="20"/>
          <w:szCs w:val="20"/>
        </w:rPr>
        <w:t xml:space="preserve"> </w:t>
      </w:r>
      <w:r w:rsidR="00AE30C1">
        <w:rPr>
          <w:rFonts w:ascii="Times New Roman" w:hAnsi="Times New Roman"/>
          <w:spacing w:val="-67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эпидемиологическими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правилами,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с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соблюдением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санитарн</w:t>
      </w:r>
      <w:proofErr w:type="gramStart"/>
      <w:r w:rsidRPr="002C15BD">
        <w:rPr>
          <w:rFonts w:ascii="Times New Roman" w:hAnsi="Times New Roman"/>
          <w:sz w:val="20"/>
          <w:szCs w:val="20"/>
        </w:rPr>
        <w:t>о-</w:t>
      </w:r>
      <w:proofErr w:type="gramEnd"/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эпидемиологических требований к организации питания населения, в том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числе направленных на предотвращение вредного воздействия факторов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среды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обитания,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биологических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факторов,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химических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факторов,</w:t>
      </w:r>
      <w:r w:rsidRPr="002C15BD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2C15BD">
        <w:rPr>
          <w:rFonts w:ascii="Times New Roman" w:hAnsi="Times New Roman"/>
          <w:sz w:val="20"/>
          <w:szCs w:val="20"/>
        </w:rPr>
        <w:t>физических факторов</w:t>
      </w:r>
      <w:r w:rsidR="0062324D" w:rsidRPr="00711F33">
        <w:rPr>
          <w:rFonts w:ascii="Times New Roman" w:hAnsi="Times New Roman"/>
          <w:sz w:val="20"/>
          <w:szCs w:val="20"/>
        </w:rPr>
        <w:t>;</w:t>
      </w:r>
    </w:p>
    <w:p w:rsidR="002C15BD" w:rsidRPr="00CB5F34" w:rsidRDefault="00CB5F34" w:rsidP="00CB5F34">
      <w:pPr>
        <w:tabs>
          <w:tab w:val="left" w:pos="111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proofErr w:type="gramStart"/>
      <w:r w:rsidR="002C15BD" w:rsidRPr="00CB5F34">
        <w:rPr>
          <w:rFonts w:ascii="Times New Roman" w:hAnsi="Times New Roman"/>
          <w:sz w:val="20"/>
          <w:szCs w:val="20"/>
        </w:rPr>
        <w:t>- обеспечивать соответствие готовых блюд, напитков, кулинарных,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мучных,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кондитерских,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хлебобулочных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изделий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(далее</w:t>
      </w:r>
      <w:r w:rsidR="006D5AF8" w:rsidRPr="006D5AF8">
        <w:rPr>
          <w:rFonts w:ascii="Times New Roman" w:hAnsi="Times New Roman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-</w:t>
      </w:r>
      <w:r w:rsidR="006D5AF8" w:rsidRPr="006D5AF8">
        <w:rPr>
          <w:rFonts w:ascii="Times New Roman" w:hAnsi="Times New Roman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пищевая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продукция)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требованиям,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установленным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техническими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регламентами</w:t>
      </w:r>
      <w:r w:rsidR="002C15BD" w:rsidRPr="00CB5F34">
        <w:rPr>
          <w:rFonts w:ascii="Times New Roman" w:hAnsi="Times New Roman"/>
          <w:spacing w:val="-67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Таможенного</w:t>
      </w:r>
      <w:r w:rsidR="002C15BD" w:rsidRPr="00CB5F34">
        <w:rPr>
          <w:rFonts w:ascii="Times New Roman" w:hAnsi="Times New Roman"/>
          <w:spacing w:val="60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союза,</w:t>
      </w:r>
      <w:r w:rsidR="002C15BD" w:rsidRPr="00CB5F34">
        <w:rPr>
          <w:rFonts w:ascii="Times New Roman" w:hAnsi="Times New Roman"/>
          <w:spacing w:val="130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Евразийского</w:t>
      </w:r>
      <w:r w:rsidR="002C15BD" w:rsidRPr="00CB5F34">
        <w:rPr>
          <w:rFonts w:ascii="Times New Roman" w:hAnsi="Times New Roman"/>
          <w:spacing w:val="129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экономического</w:t>
      </w:r>
      <w:r w:rsidR="002C15BD" w:rsidRPr="00CB5F34">
        <w:rPr>
          <w:rFonts w:ascii="Times New Roman" w:hAnsi="Times New Roman"/>
          <w:spacing w:val="129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союза,</w:t>
      </w:r>
      <w:r w:rsidR="002C15BD" w:rsidRPr="00CB5F34">
        <w:rPr>
          <w:rFonts w:ascii="Times New Roman" w:hAnsi="Times New Roman"/>
          <w:spacing w:val="129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указанным</w:t>
      </w:r>
      <w:r w:rsidR="002C15BD" w:rsidRPr="00CB5F34">
        <w:rPr>
          <w:rFonts w:ascii="Times New Roman" w:hAnsi="Times New Roman"/>
          <w:spacing w:val="-68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в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санитарно-эпидемиологических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требованиях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к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организации</w:t>
      </w:r>
      <w:r w:rsidR="002C15BD" w:rsidRPr="00CB5F34">
        <w:rPr>
          <w:rFonts w:ascii="Times New Roman" w:hAnsi="Times New Roman"/>
          <w:spacing w:val="-67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общественного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питания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населения,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и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Единым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санитарно-эпидемиологическим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и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гигиеническим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требованиям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к</w:t>
      </w:r>
      <w:r w:rsidR="002C15BD" w:rsidRPr="00CB5F34">
        <w:rPr>
          <w:rFonts w:ascii="Times New Roman" w:hAnsi="Times New Roman"/>
          <w:spacing w:val="7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продукции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(товарам),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подлежащей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санитарно-эпидемиологическому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надзору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(контролю);</w:t>
      </w:r>
      <w:proofErr w:type="gramEnd"/>
    </w:p>
    <w:p w:rsidR="002C15BD" w:rsidRPr="00CB5F34" w:rsidRDefault="00CB5F34" w:rsidP="00CB5F34">
      <w:pPr>
        <w:pStyle w:val="af2"/>
        <w:tabs>
          <w:tab w:val="left" w:pos="1115"/>
        </w:tabs>
        <w:ind w:left="0" w:right="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2C15BD" w:rsidRPr="00CB5F34">
        <w:rPr>
          <w:sz w:val="20"/>
          <w:szCs w:val="20"/>
        </w:rPr>
        <w:t>- разрабатывать в соответствии с санитарно-эпидемиологическими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требованиями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к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организации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общественного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питания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населения,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требованиями заказчика и по согласованию с заказчиком утверждать для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каждой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возрастной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группы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детей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меню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основного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(организованного)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питания.</w:t>
      </w:r>
    </w:p>
    <w:p w:rsidR="002C15BD" w:rsidRPr="00CB5F34" w:rsidRDefault="00CB5F34" w:rsidP="00CB5F34">
      <w:pPr>
        <w:tabs>
          <w:tab w:val="left" w:pos="111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2C15BD" w:rsidRPr="00CB5F34">
        <w:rPr>
          <w:rFonts w:ascii="Times New Roman" w:hAnsi="Times New Roman"/>
          <w:sz w:val="20"/>
          <w:szCs w:val="20"/>
        </w:rPr>
        <w:t>- разрабатывать в соответствии с санитарно-эпидемиологическими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требованиями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к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организации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общественного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питания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населения,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требованиями заказчика и по согласованию с заказчиком утверждать меню</w:t>
      </w:r>
      <w:r w:rsidR="002C15BD" w:rsidRPr="00CB5F34">
        <w:rPr>
          <w:rFonts w:ascii="Times New Roman" w:hAnsi="Times New Roman"/>
          <w:spacing w:val="-67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дополнительного питания в случае, если объект закупки включает услуги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дополнительного</w:t>
      </w:r>
      <w:r w:rsidR="002C15BD" w:rsidRPr="00CB5F34">
        <w:rPr>
          <w:rFonts w:ascii="Times New Roman" w:hAnsi="Times New Roman"/>
          <w:spacing w:val="-3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питания.</w:t>
      </w:r>
    </w:p>
    <w:p w:rsidR="002C15BD" w:rsidRPr="00CB5F34" w:rsidRDefault="00CB5F34" w:rsidP="00CB5F34">
      <w:pPr>
        <w:pStyle w:val="af2"/>
        <w:tabs>
          <w:tab w:val="left" w:pos="1115"/>
        </w:tabs>
        <w:ind w:left="0" w:right="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proofErr w:type="gramStart"/>
      <w:r w:rsidR="002C15BD" w:rsidRPr="00CB5F34">
        <w:rPr>
          <w:sz w:val="20"/>
          <w:szCs w:val="20"/>
        </w:rPr>
        <w:t>- утверждать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по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согласованию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с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заказчиком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разработанное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специалистом-диетологом индивидуальное меню для детей, нуждающихся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в лечебном и диетическом питании, при наличии в числе обучающихся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детей, нуждающихся в лечебном и диетическом питании, за исключением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случая,</w:t>
      </w:r>
      <w:r w:rsidR="002C15BD" w:rsidRPr="00CB5F34">
        <w:rPr>
          <w:spacing w:val="7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при   котором   в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образовательной   организации   в   соответствии</w:t>
      </w:r>
      <w:r w:rsidR="002C15BD" w:rsidRPr="00CB5F34">
        <w:rPr>
          <w:spacing w:val="-67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с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санитарно-эпидемиологическими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требованиями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к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организации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общественного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питания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населения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lastRenderedPageBreak/>
        <w:t>детьми,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нуждающимися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в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лечебном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и диетическом питании, осуществляется употребление готовых домашних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блюд,</w:t>
      </w:r>
      <w:r w:rsidR="002C15BD" w:rsidRPr="00CB5F34">
        <w:rPr>
          <w:spacing w:val="-2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предоставленных</w:t>
      </w:r>
      <w:proofErr w:type="gramEnd"/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родителями.</w:t>
      </w:r>
    </w:p>
    <w:p w:rsidR="002C15BD" w:rsidRPr="00CB5F34" w:rsidRDefault="00CB5F34" w:rsidP="00CB5F34">
      <w:pPr>
        <w:pStyle w:val="af2"/>
        <w:tabs>
          <w:tab w:val="left" w:pos="1115"/>
        </w:tabs>
        <w:ind w:left="0" w:right="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2C15BD" w:rsidRPr="00CB5F34">
        <w:rPr>
          <w:sz w:val="20"/>
          <w:szCs w:val="20"/>
        </w:rPr>
        <w:t>- не допускать исключения горячего питания из меню, в том числе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при</w:t>
      </w:r>
      <w:r w:rsidR="002C15BD" w:rsidRPr="00CB5F34">
        <w:rPr>
          <w:spacing w:val="39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замене</w:t>
      </w:r>
      <w:r w:rsidR="002C15BD" w:rsidRPr="00CB5F34">
        <w:rPr>
          <w:spacing w:val="39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в</w:t>
      </w:r>
      <w:r w:rsidR="002C15BD" w:rsidRPr="00CB5F34">
        <w:rPr>
          <w:spacing w:val="36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соответствии</w:t>
      </w:r>
      <w:r w:rsidR="002C15BD" w:rsidRPr="00CB5F34">
        <w:rPr>
          <w:spacing w:val="4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с</w:t>
      </w:r>
      <w:r w:rsidR="002C15BD" w:rsidRPr="00CB5F34">
        <w:rPr>
          <w:spacing w:val="39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санитарно-эпидемиологическими</w:t>
      </w:r>
      <w:r w:rsidR="002C15BD" w:rsidRPr="00CB5F34">
        <w:rPr>
          <w:spacing w:val="39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правилами</w:t>
      </w:r>
      <w:r w:rsidR="002C15BD" w:rsidRPr="00CB5F34">
        <w:rPr>
          <w:spacing w:val="-67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к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организации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общественного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питания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населения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пищевой</w:t>
      </w:r>
      <w:r w:rsidR="002C15BD" w:rsidRPr="00CB5F34">
        <w:rPr>
          <w:spacing w:val="70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продукции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на</w:t>
      </w:r>
      <w:r w:rsidR="002C15BD" w:rsidRPr="00CB5F34">
        <w:rPr>
          <w:spacing w:val="-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иные виды</w:t>
      </w:r>
      <w:r w:rsidR="002C15BD" w:rsidRPr="00CB5F34">
        <w:rPr>
          <w:spacing w:val="1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пищевой</w:t>
      </w:r>
      <w:r w:rsidR="002C15BD" w:rsidRPr="00CB5F34">
        <w:rPr>
          <w:spacing w:val="-2"/>
          <w:sz w:val="20"/>
          <w:szCs w:val="20"/>
        </w:rPr>
        <w:t xml:space="preserve"> </w:t>
      </w:r>
      <w:r w:rsidR="002C15BD" w:rsidRPr="00CB5F34">
        <w:rPr>
          <w:sz w:val="20"/>
          <w:szCs w:val="20"/>
        </w:rPr>
        <w:t>продукции.</w:t>
      </w:r>
    </w:p>
    <w:p w:rsidR="002C15BD" w:rsidRDefault="00CB5F34" w:rsidP="00CB5F34">
      <w:pPr>
        <w:tabs>
          <w:tab w:val="left" w:pos="111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2C15BD" w:rsidRPr="00CB5F3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о</w:t>
      </w:r>
      <w:r w:rsidR="002C15BD" w:rsidRPr="00CB5F34">
        <w:rPr>
          <w:rFonts w:ascii="Times New Roman" w:hAnsi="Times New Roman"/>
          <w:sz w:val="20"/>
          <w:szCs w:val="20"/>
        </w:rPr>
        <w:t>тбирать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и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хранить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в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соответствии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с</w:t>
      </w:r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санитарн</w:t>
      </w:r>
      <w:proofErr w:type="gramStart"/>
      <w:r w:rsidR="002C15BD" w:rsidRPr="00CB5F34">
        <w:rPr>
          <w:rFonts w:ascii="Times New Roman" w:hAnsi="Times New Roman"/>
          <w:sz w:val="20"/>
          <w:szCs w:val="20"/>
        </w:rPr>
        <w:t>о-</w:t>
      </w:r>
      <w:proofErr w:type="gramEnd"/>
      <w:r w:rsidR="002C15BD" w:rsidRPr="00CB5F34">
        <w:rPr>
          <w:rFonts w:ascii="Times New Roman" w:hAnsi="Times New Roman"/>
          <w:spacing w:val="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pacing w:val="-2"/>
          <w:sz w:val="20"/>
          <w:szCs w:val="20"/>
        </w:rPr>
        <w:t xml:space="preserve">эпидемиологическими </w:t>
      </w:r>
      <w:r w:rsidR="002C15BD" w:rsidRPr="00CB5F34">
        <w:rPr>
          <w:rFonts w:ascii="Times New Roman" w:hAnsi="Times New Roman"/>
          <w:spacing w:val="-1"/>
          <w:sz w:val="20"/>
          <w:szCs w:val="20"/>
        </w:rPr>
        <w:t>требованиями к организации общественного питания</w:t>
      </w:r>
      <w:r w:rsidR="002C15BD" w:rsidRPr="00CB5F34">
        <w:rPr>
          <w:rFonts w:ascii="Times New Roman" w:hAnsi="Times New Roman"/>
          <w:spacing w:val="-67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pacing w:val="-3"/>
          <w:sz w:val="20"/>
          <w:szCs w:val="20"/>
        </w:rPr>
        <w:t>населения</w:t>
      </w:r>
      <w:r w:rsidR="002C15BD" w:rsidRPr="00CB5F34">
        <w:rPr>
          <w:rFonts w:ascii="Times New Roman" w:hAnsi="Times New Roman"/>
          <w:spacing w:val="-10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pacing w:val="-3"/>
          <w:sz w:val="20"/>
          <w:szCs w:val="20"/>
        </w:rPr>
        <w:t>суточную</w:t>
      </w:r>
      <w:r w:rsidR="002C15BD" w:rsidRPr="00CB5F34">
        <w:rPr>
          <w:rFonts w:ascii="Times New Roman" w:hAnsi="Times New Roman"/>
          <w:spacing w:val="-10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pacing w:val="-3"/>
          <w:sz w:val="20"/>
          <w:szCs w:val="20"/>
        </w:rPr>
        <w:t>пробу</w:t>
      </w:r>
      <w:r w:rsidR="002C15BD" w:rsidRPr="00CB5F34">
        <w:rPr>
          <w:rFonts w:ascii="Times New Roman" w:hAnsi="Times New Roman"/>
          <w:spacing w:val="-15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pacing w:val="-3"/>
          <w:sz w:val="20"/>
          <w:szCs w:val="20"/>
        </w:rPr>
        <w:t>от</w:t>
      </w:r>
      <w:r w:rsidR="002C15BD" w:rsidRPr="00CB5F34">
        <w:rPr>
          <w:rFonts w:ascii="Times New Roman" w:hAnsi="Times New Roman"/>
          <w:spacing w:val="-9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pacing w:val="-3"/>
          <w:sz w:val="20"/>
          <w:szCs w:val="20"/>
        </w:rPr>
        <w:t>каждой</w:t>
      </w:r>
      <w:r w:rsidR="002C15BD" w:rsidRPr="00CB5F34">
        <w:rPr>
          <w:rFonts w:ascii="Times New Roman" w:hAnsi="Times New Roman"/>
          <w:spacing w:val="-1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pacing w:val="-2"/>
          <w:sz w:val="20"/>
          <w:szCs w:val="20"/>
        </w:rPr>
        <w:t>партии</w:t>
      </w:r>
      <w:r w:rsidR="002C15BD" w:rsidRPr="00CB5F34">
        <w:rPr>
          <w:rFonts w:ascii="Times New Roman" w:hAnsi="Times New Roman"/>
          <w:spacing w:val="-1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pacing w:val="-2"/>
          <w:sz w:val="20"/>
          <w:szCs w:val="20"/>
        </w:rPr>
        <w:t>приготовленной</w:t>
      </w:r>
      <w:r w:rsidR="002C15BD" w:rsidRPr="00CB5F34">
        <w:rPr>
          <w:rFonts w:ascii="Times New Roman" w:hAnsi="Times New Roman"/>
          <w:spacing w:val="-1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pacing w:val="-2"/>
          <w:sz w:val="20"/>
          <w:szCs w:val="20"/>
        </w:rPr>
        <w:t>в</w:t>
      </w:r>
      <w:r w:rsidR="002C15BD" w:rsidRPr="00CB5F34">
        <w:rPr>
          <w:rFonts w:ascii="Times New Roman" w:hAnsi="Times New Roman"/>
          <w:spacing w:val="-11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pacing w:val="-2"/>
          <w:sz w:val="20"/>
          <w:szCs w:val="20"/>
        </w:rPr>
        <w:t>соответствии</w:t>
      </w:r>
      <w:r w:rsidR="002C15BD" w:rsidRPr="00CB5F34">
        <w:rPr>
          <w:rFonts w:ascii="Times New Roman" w:hAnsi="Times New Roman"/>
          <w:spacing w:val="-68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с</w:t>
      </w:r>
      <w:r w:rsidR="002C15BD" w:rsidRPr="00CB5F34">
        <w:rPr>
          <w:rFonts w:ascii="Times New Roman" w:hAnsi="Times New Roman"/>
          <w:spacing w:val="-18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меню</w:t>
      </w:r>
      <w:r w:rsidR="002C15BD" w:rsidRPr="00CB5F34">
        <w:rPr>
          <w:rFonts w:ascii="Times New Roman" w:hAnsi="Times New Roman"/>
          <w:spacing w:val="-16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основного</w:t>
      </w:r>
      <w:r w:rsidR="002C15BD" w:rsidRPr="00CB5F34">
        <w:rPr>
          <w:rFonts w:ascii="Times New Roman" w:hAnsi="Times New Roman"/>
          <w:spacing w:val="-16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(организованного)</w:t>
      </w:r>
      <w:r w:rsidR="002C15BD" w:rsidRPr="00CB5F34">
        <w:rPr>
          <w:rFonts w:ascii="Times New Roman" w:hAnsi="Times New Roman"/>
          <w:spacing w:val="-17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питания</w:t>
      </w:r>
      <w:r w:rsidR="002C15BD" w:rsidRPr="00CB5F34">
        <w:rPr>
          <w:rFonts w:ascii="Times New Roman" w:hAnsi="Times New Roman"/>
          <w:spacing w:val="-17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пищевой</w:t>
      </w:r>
      <w:r w:rsidR="002C15BD" w:rsidRPr="00CB5F34">
        <w:rPr>
          <w:rFonts w:ascii="Times New Roman" w:hAnsi="Times New Roman"/>
          <w:spacing w:val="-17"/>
          <w:sz w:val="20"/>
          <w:szCs w:val="20"/>
        </w:rPr>
        <w:t xml:space="preserve"> </w:t>
      </w:r>
      <w:r w:rsidR="002C15BD" w:rsidRPr="00CB5F34">
        <w:rPr>
          <w:rFonts w:ascii="Times New Roman" w:hAnsi="Times New Roman"/>
          <w:sz w:val="20"/>
          <w:szCs w:val="20"/>
        </w:rPr>
        <w:t>продукции;</w:t>
      </w:r>
    </w:p>
    <w:p w:rsidR="00AE30C1" w:rsidRPr="00AE30C1" w:rsidRDefault="00AE30C1" w:rsidP="00CB5F34">
      <w:pPr>
        <w:tabs>
          <w:tab w:val="left" w:pos="1115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sz w:val="28"/>
        </w:rPr>
        <w:tab/>
      </w:r>
      <w:r w:rsidRPr="00AE30C1">
        <w:rPr>
          <w:rFonts w:ascii="Times New Roman" w:hAnsi="Times New Roman"/>
          <w:sz w:val="20"/>
          <w:szCs w:val="20"/>
        </w:rPr>
        <w:t>- оказывать</w:t>
      </w:r>
      <w:r w:rsidRPr="00AE30C1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AE30C1">
        <w:rPr>
          <w:rFonts w:ascii="Times New Roman" w:hAnsi="Times New Roman"/>
          <w:sz w:val="20"/>
          <w:szCs w:val="20"/>
        </w:rPr>
        <w:t>услуги</w:t>
      </w:r>
      <w:r w:rsidRPr="00AE30C1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AE30C1">
        <w:rPr>
          <w:rFonts w:ascii="Times New Roman" w:hAnsi="Times New Roman"/>
          <w:sz w:val="20"/>
          <w:szCs w:val="20"/>
        </w:rPr>
        <w:t>с</w:t>
      </w:r>
      <w:r w:rsidRPr="00AE30C1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AE30C1">
        <w:rPr>
          <w:rFonts w:ascii="Times New Roman" w:hAnsi="Times New Roman"/>
          <w:sz w:val="20"/>
          <w:szCs w:val="20"/>
        </w:rPr>
        <w:t>использованием</w:t>
      </w:r>
      <w:r w:rsidRPr="00AE30C1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AE30C1">
        <w:rPr>
          <w:rFonts w:ascii="Times New Roman" w:hAnsi="Times New Roman"/>
          <w:sz w:val="20"/>
          <w:szCs w:val="20"/>
        </w:rPr>
        <w:t>технологического,</w:t>
      </w:r>
      <w:r w:rsidRPr="00AE30C1">
        <w:rPr>
          <w:rFonts w:ascii="Times New Roman" w:hAnsi="Times New Roman"/>
          <w:spacing w:val="-67"/>
          <w:sz w:val="20"/>
          <w:szCs w:val="20"/>
        </w:rPr>
        <w:t xml:space="preserve"> </w:t>
      </w:r>
      <w:r w:rsidRPr="00AE30C1">
        <w:rPr>
          <w:rFonts w:ascii="Times New Roman" w:hAnsi="Times New Roman"/>
          <w:spacing w:val="-4"/>
          <w:sz w:val="20"/>
          <w:szCs w:val="20"/>
        </w:rPr>
        <w:t>холодильного,</w:t>
      </w:r>
      <w:r w:rsidRPr="00AE30C1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AE30C1">
        <w:rPr>
          <w:rFonts w:ascii="Times New Roman" w:hAnsi="Times New Roman"/>
          <w:spacing w:val="-4"/>
          <w:sz w:val="20"/>
          <w:szCs w:val="20"/>
        </w:rPr>
        <w:t>моечного</w:t>
      </w:r>
      <w:r w:rsidRPr="00AE30C1">
        <w:rPr>
          <w:rFonts w:ascii="Times New Roman" w:hAnsi="Times New Roman"/>
          <w:spacing w:val="-10"/>
          <w:sz w:val="20"/>
          <w:szCs w:val="20"/>
        </w:rPr>
        <w:t xml:space="preserve"> </w:t>
      </w:r>
      <w:r w:rsidRPr="00AE30C1">
        <w:rPr>
          <w:rFonts w:ascii="Times New Roman" w:hAnsi="Times New Roman"/>
          <w:spacing w:val="-4"/>
          <w:sz w:val="20"/>
          <w:szCs w:val="20"/>
        </w:rPr>
        <w:t>оборудования,</w:t>
      </w:r>
      <w:r w:rsidRPr="00AE30C1">
        <w:rPr>
          <w:rFonts w:ascii="Times New Roman" w:hAnsi="Times New Roman"/>
          <w:spacing w:val="-10"/>
          <w:sz w:val="20"/>
          <w:szCs w:val="20"/>
        </w:rPr>
        <w:t xml:space="preserve"> </w:t>
      </w:r>
      <w:r w:rsidRPr="00AE30C1">
        <w:rPr>
          <w:rFonts w:ascii="Times New Roman" w:hAnsi="Times New Roman"/>
          <w:spacing w:val="-3"/>
          <w:sz w:val="20"/>
          <w:szCs w:val="20"/>
        </w:rPr>
        <w:t>инвентаря,</w:t>
      </w:r>
      <w:r w:rsidRPr="00AE30C1">
        <w:rPr>
          <w:rFonts w:ascii="Times New Roman" w:hAnsi="Times New Roman"/>
          <w:spacing w:val="-11"/>
          <w:sz w:val="20"/>
          <w:szCs w:val="20"/>
        </w:rPr>
        <w:t xml:space="preserve"> </w:t>
      </w:r>
      <w:r w:rsidRPr="00AE30C1">
        <w:rPr>
          <w:rFonts w:ascii="Times New Roman" w:hAnsi="Times New Roman"/>
          <w:spacing w:val="-3"/>
          <w:sz w:val="20"/>
          <w:szCs w:val="20"/>
        </w:rPr>
        <w:t>посуды,</w:t>
      </w:r>
      <w:r w:rsidRPr="00AE30C1">
        <w:rPr>
          <w:rFonts w:ascii="Times New Roman" w:hAnsi="Times New Roman"/>
          <w:spacing w:val="-12"/>
          <w:sz w:val="20"/>
          <w:szCs w:val="20"/>
        </w:rPr>
        <w:t xml:space="preserve"> </w:t>
      </w:r>
      <w:proofErr w:type="gramStart"/>
      <w:r w:rsidRPr="00AE30C1">
        <w:rPr>
          <w:rFonts w:ascii="Times New Roman" w:hAnsi="Times New Roman"/>
          <w:spacing w:val="-3"/>
          <w:sz w:val="20"/>
          <w:szCs w:val="20"/>
        </w:rPr>
        <w:t>соответствующих</w:t>
      </w:r>
      <w:proofErr w:type="gramEnd"/>
      <w:r w:rsidRPr="00AE30C1">
        <w:rPr>
          <w:rFonts w:ascii="Times New Roman" w:hAnsi="Times New Roman"/>
          <w:spacing w:val="-67"/>
          <w:sz w:val="20"/>
          <w:szCs w:val="20"/>
        </w:rPr>
        <w:t xml:space="preserve"> </w:t>
      </w:r>
      <w:r w:rsidRPr="00AE30C1">
        <w:rPr>
          <w:rFonts w:ascii="Times New Roman" w:hAnsi="Times New Roman"/>
          <w:sz w:val="20"/>
          <w:szCs w:val="20"/>
        </w:rPr>
        <w:t>санитарно-эпидемиологическим</w:t>
      </w:r>
      <w:r w:rsidRPr="00AE30C1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AE30C1">
        <w:rPr>
          <w:rFonts w:ascii="Times New Roman" w:hAnsi="Times New Roman"/>
          <w:sz w:val="20"/>
          <w:szCs w:val="20"/>
        </w:rPr>
        <w:t>требованиям</w:t>
      </w:r>
      <w:r w:rsidRPr="00AE30C1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AE30C1">
        <w:rPr>
          <w:rFonts w:ascii="Times New Roman" w:hAnsi="Times New Roman"/>
          <w:sz w:val="20"/>
          <w:szCs w:val="20"/>
        </w:rPr>
        <w:t>к</w:t>
      </w:r>
      <w:r w:rsidRPr="00AE30C1">
        <w:rPr>
          <w:rFonts w:ascii="Times New Roman" w:hAnsi="Times New Roman"/>
          <w:spacing w:val="71"/>
          <w:sz w:val="20"/>
          <w:szCs w:val="20"/>
        </w:rPr>
        <w:t xml:space="preserve"> </w:t>
      </w:r>
      <w:r w:rsidRPr="00AE30C1">
        <w:rPr>
          <w:rFonts w:ascii="Times New Roman" w:hAnsi="Times New Roman"/>
          <w:sz w:val="20"/>
          <w:szCs w:val="20"/>
        </w:rPr>
        <w:t>организации</w:t>
      </w:r>
      <w:r w:rsidRPr="00AE30C1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AE30C1">
        <w:rPr>
          <w:rFonts w:ascii="Times New Roman" w:hAnsi="Times New Roman"/>
          <w:sz w:val="20"/>
          <w:szCs w:val="20"/>
        </w:rPr>
        <w:t>общественного питания</w:t>
      </w:r>
      <w:r w:rsidRPr="00AE30C1">
        <w:rPr>
          <w:rFonts w:ascii="Times New Roman" w:hAnsi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населения;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 xml:space="preserve">-обеспечить ежедневное ведение необходимой документации пищеблока: </w:t>
      </w:r>
      <w:proofErr w:type="spellStart"/>
      <w:r w:rsidRPr="00711F33">
        <w:rPr>
          <w:rFonts w:ascii="Times New Roman" w:hAnsi="Times New Roman"/>
          <w:sz w:val="20"/>
          <w:szCs w:val="20"/>
        </w:rPr>
        <w:t>бракеражный</w:t>
      </w:r>
      <w:proofErr w:type="spellEnd"/>
      <w:r w:rsidRPr="00711F33">
        <w:rPr>
          <w:rFonts w:ascii="Times New Roman" w:hAnsi="Times New Roman"/>
          <w:sz w:val="20"/>
          <w:szCs w:val="20"/>
        </w:rPr>
        <w:t xml:space="preserve"> журнал, журнал здоровья, журнал осмотра персонала, и другие документы в соответствии с санитарными правилами;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иметь специализированный автотранспорт для доставки продуктов питания или договор с автотранспортным предприятием, специализирующимся на перевозке продуктов питания. Доставка, погрузка и выгрузка продуктов питания, продовольственного сырья должна осуществляться</w:t>
      </w:r>
      <w:r w:rsidR="00D97622" w:rsidRPr="00D97622">
        <w:rPr>
          <w:rFonts w:ascii="Times New Roman" w:hAnsi="Times New Roman"/>
          <w:sz w:val="20"/>
          <w:szCs w:val="20"/>
        </w:rPr>
        <w:t xml:space="preserve"> </w:t>
      </w:r>
      <w:r w:rsidRPr="00711F33">
        <w:rPr>
          <w:rFonts w:ascii="Times New Roman" w:hAnsi="Times New Roman"/>
          <w:sz w:val="20"/>
          <w:szCs w:val="20"/>
        </w:rPr>
        <w:t>Исполнителем в собственной многооборотной чистой таре;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весь транспорт, используемый для перевозки пищевых продуктов должен быть чистым, в исправном состоянии, кузов машины должен иметь гигиеническое покрытие;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6.6.</w:t>
      </w:r>
      <w:r w:rsidRPr="00711F33">
        <w:rPr>
          <w:rFonts w:ascii="Times New Roman" w:hAnsi="Times New Roman"/>
          <w:sz w:val="20"/>
          <w:szCs w:val="20"/>
        </w:rPr>
        <w:t xml:space="preserve">Лица, сопровождающие продовольственное сырье и пищевые продукты, выполняющие погрузку и разгрузку, должны </w:t>
      </w:r>
      <w:proofErr w:type="gramStart"/>
      <w:r w:rsidRPr="00711F33">
        <w:rPr>
          <w:rFonts w:ascii="Times New Roman" w:hAnsi="Times New Roman"/>
          <w:sz w:val="20"/>
          <w:szCs w:val="20"/>
        </w:rPr>
        <w:t>иметь личную медицинскую книжку с отметкой о прохождении медосмотра и обеспечены</w:t>
      </w:r>
      <w:proofErr w:type="gramEnd"/>
      <w:r w:rsidRPr="00711F33">
        <w:rPr>
          <w:rFonts w:ascii="Times New Roman" w:hAnsi="Times New Roman"/>
          <w:sz w:val="20"/>
          <w:szCs w:val="20"/>
        </w:rPr>
        <w:t xml:space="preserve"> спецодеждой.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 xml:space="preserve">Персонал Исполнителя, участвующий в оказании услуг, должен иметь соответствующую квалификацию в соответствии с ГОСТ 30524-2013 «Услуги общественного питания. Требования к персоналу». Персонал, занятый на работах, связанных с изготовлением, хранением, транспортировкой, реализацией продовольственного сырья и пищевых продуктов, продукции общественного питания, а также с обслуживанием потребителей, должен в установленном порядке проходить обязательные предварительные при поступлении на работу и периодические медицинские осмотры (освидетельствования). </w:t>
      </w:r>
    </w:p>
    <w:p w:rsidR="0062324D" w:rsidRPr="00711F33" w:rsidRDefault="0062324D" w:rsidP="0062324D">
      <w:pPr>
        <w:pStyle w:val="ConsPlusNormal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711F33">
        <w:rPr>
          <w:rFonts w:ascii="Times New Roman" w:eastAsia="Calibri" w:hAnsi="Times New Roman" w:cs="Times New Roman"/>
          <w:b/>
          <w:lang w:eastAsia="en-US"/>
        </w:rPr>
        <w:t>6.7.</w:t>
      </w:r>
      <w:r w:rsidRPr="00711F33">
        <w:rPr>
          <w:rFonts w:ascii="Times New Roman" w:eastAsia="Calibri" w:hAnsi="Times New Roman" w:cs="Times New Roman"/>
          <w:lang w:eastAsia="en-US"/>
        </w:rPr>
        <w:t>Ответственное лицо</w:t>
      </w:r>
      <w:r w:rsidR="00AE30C1">
        <w:rPr>
          <w:rFonts w:ascii="Times New Roman" w:eastAsia="Calibri" w:hAnsi="Times New Roman" w:cs="Times New Roman"/>
          <w:lang w:eastAsia="en-US"/>
        </w:rPr>
        <w:t xml:space="preserve"> </w:t>
      </w:r>
      <w:r w:rsidRPr="00711F33">
        <w:rPr>
          <w:rFonts w:ascii="Times New Roman" w:eastAsia="Calibri" w:hAnsi="Times New Roman" w:cs="Times New Roman"/>
          <w:lang w:eastAsia="en-US"/>
        </w:rPr>
        <w:t>Заказчика ежедневно до 14.00 часов текущего дня направляет Исполнителю информацию</w:t>
      </w:r>
      <w:r>
        <w:rPr>
          <w:rFonts w:ascii="Times New Roman" w:eastAsia="Calibri" w:hAnsi="Times New Roman" w:cs="Times New Roman"/>
          <w:lang w:eastAsia="en-US"/>
        </w:rPr>
        <w:t xml:space="preserve"> о количестве порций (завтраков</w:t>
      </w:r>
      <w:r w:rsidRPr="00711F33">
        <w:rPr>
          <w:rFonts w:ascii="Times New Roman" w:eastAsia="Calibri" w:hAnsi="Times New Roman" w:cs="Times New Roman"/>
          <w:lang w:eastAsia="en-US"/>
        </w:rPr>
        <w:t>)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711F33">
        <w:rPr>
          <w:rFonts w:ascii="Times New Roman" w:eastAsia="Calibri" w:hAnsi="Times New Roman" w:cs="Times New Roman"/>
          <w:lang w:eastAsia="en-US"/>
        </w:rPr>
        <w:t>на последующий день с росписью в журнале такого ответственного лица о принятом количестве учащихся.</w:t>
      </w:r>
    </w:p>
    <w:p w:rsidR="0062324D" w:rsidRPr="00711F33" w:rsidRDefault="0062324D" w:rsidP="0062324D">
      <w:pPr>
        <w:pStyle w:val="ConsPlusNormal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711F33">
        <w:rPr>
          <w:rFonts w:ascii="Times New Roman" w:eastAsia="Calibri" w:hAnsi="Times New Roman" w:cs="Times New Roman"/>
          <w:lang w:eastAsia="en-US"/>
        </w:rPr>
        <w:t>В период отсутствия обучающегося в образовательной организации по болезни или иным причинам предоставление ему бесплатного питания приостанавливается со второго дня его отсутствия в образовательной организации и возобновляется со дня начала его пребывания в образовательной организации.</w:t>
      </w:r>
    </w:p>
    <w:p w:rsidR="0062324D" w:rsidRPr="00711F33" w:rsidRDefault="0062324D" w:rsidP="0062324D">
      <w:pPr>
        <w:pStyle w:val="ConsPlusNormal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711F33">
        <w:rPr>
          <w:rFonts w:ascii="Times New Roman" w:eastAsia="Calibri" w:hAnsi="Times New Roman" w:cs="Times New Roman"/>
          <w:b/>
          <w:lang w:eastAsia="en-US"/>
        </w:rPr>
        <w:t xml:space="preserve">6.8. </w:t>
      </w:r>
      <w:r w:rsidRPr="00711F33">
        <w:rPr>
          <w:rFonts w:ascii="Times New Roman" w:eastAsia="Calibri" w:hAnsi="Times New Roman" w:cs="Times New Roman"/>
          <w:lang w:eastAsia="en-US"/>
        </w:rPr>
        <w:t>Исполнитель обязан заключить договор аренды с собственником помещения столовой на срок действия контракта и представить копию договора Заказчику.</w:t>
      </w:r>
      <w:r w:rsidRPr="00711F33">
        <w:rPr>
          <w:rStyle w:val="af1"/>
          <w:rFonts w:ascii="Times New Roman" w:hAnsi="Times New Roman" w:cs="Times New Roman"/>
        </w:rPr>
        <w:footnoteReference w:id="1"/>
      </w:r>
    </w:p>
    <w:p w:rsidR="0062324D" w:rsidRPr="00711F33" w:rsidRDefault="0062324D" w:rsidP="0062324D">
      <w:pPr>
        <w:pStyle w:val="a7"/>
        <w:spacing w:after="0" w:line="240" w:lineRule="auto"/>
        <w:ind w:firstLine="567"/>
        <w:rPr>
          <w:rFonts w:ascii="Times New Roman" w:hAnsi="Times New Roman"/>
          <w:b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6.9.Сопутствующие услуги: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услуги по поставке, транспортировке продуктов питания;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услуги по приготовлению продуктов питания;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услуги по хранению продуктов питания;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подготовка помещения к приему пищи;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rPr>
          <w:rFonts w:ascii="Times New Roman" w:hAnsi="Times New Roman"/>
          <w:b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услуги по выдаче продуктов питания в специально отведенном месте;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- уборка мусора на местах выдачи продуктов питания.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rPr>
          <w:rFonts w:ascii="Times New Roman" w:hAnsi="Times New Roman"/>
          <w:b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 xml:space="preserve">6.10.Услуги должны быть оказаны в соответствии </w:t>
      </w:r>
      <w:proofErr w:type="gramStart"/>
      <w:r w:rsidRPr="00711F33">
        <w:rPr>
          <w:rFonts w:ascii="Times New Roman" w:hAnsi="Times New Roman"/>
          <w:b/>
          <w:sz w:val="20"/>
          <w:szCs w:val="20"/>
        </w:rPr>
        <w:t>с</w:t>
      </w:r>
      <w:proofErr w:type="gramEnd"/>
      <w:r w:rsidRPr="00711F33">
        <w:rPr>
          <w:rFonts w:ascii="Times New Roman" w:hAnsi="Times New Roman"/>
          <w:b/>
          <w:sz w:val="20"/>
          <w:szCs w:val="20"/>
        </w:rPr>
        <w:t>: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1.Гражданским кодексом РФ (часть 2 глава30);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2.Бюджетным кодексом РФ (глава 3 статья 15, глава 4 статья 21, глава 10 статья 72);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3.Федеральным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4.Федеральным законом от 02.01.2000 г. №29-ФЗ «О качестве и безопасности пищевых продуктов»;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5.Федеральным законом от 21.11.2011 г. № 323-ФЗ «Об основах охраны здоровья граждан в Российской Федерации»;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6.Федеральным законом от 26.07.2006г. №135-ФЗ «О защите конкуренции»;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7.Правилами оказания услуг общественного питания, утвержденные постановлением Правительства РФ от 21.09.2020 № 1515;</w:t>
      </w:r>
    </w:p>
    <w:p w:rsidR="0062324D" w:rsidRPr="00711F33" w:rsidRDefault="0062324D" w:rsidP="006232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 xml:space="preserve">8.Постановлением Главного государственного санитарного врача Российской Федерации от </w:t>
      </w:r>
      <w:r w:rsidRPr="00711F33">
        <w:rPr>
          <w:rFonts w:ascii="Times New Roman" w:eastAsia="Calibri" w:hAnsi="Times New Roman"/>
          <w:sz w:val="20"/>
          <w:szCs w:val="20"/>
        </w:rPr>
        <w:t>27.10.2020 № 32«Об утверждении санитарно-эпидемиологических правил и норм СанПиН 2.3/2.4.3590-20 «Санитарно-эпидемиологические требования к организации общественного питания населения</w:t>
      </w:r>
      <w:proofErr w:type="gramStart"/>
      <w:r w:rsidRPr="00711F33">
        <w:rPr>
          <w:rFonts w:ascii="Times New Roman" w:eastAsia="Calibri" w:hAnsi="Times New Roman"/>
          <w:sz w:val="20"/>
          <w:szCs w:val="20"/>
        </w:rPr>
        <w:t>»(</w:t>
      </w:r>
      <w:proofErr w:type="gramEnd"/>
      <w:r w:rsidRPr="00711F33">
        <w:rPr>
          <w:rFonts w:ascii="Times New Roman" w:eastAsia="Calibri" w:hAnsi="Times New Roman"/>
          <w:sz w:val="20"/>
          <w:szCs w:val="20"/>
        </w:rPr>
        <w:t>вместе с «СанПиН 2.3/2.4.3590-20. Санитарно-эпид</w:t>
      </w:r>
      <w:r w:rsidR="00A41495">
        <w:rPr>
          <w:rFonts w:ascii="Times New Roman" w:eastAsia="Calibri" w:hAnsi="Times New Roman"/>
          <w:sz w:val="20"/>
          <w:szCs w:val="20"/>
        </w:rPr>
        <w:t>емиологические правила и нормы</w:t>
      </w:r>
      <w:r w:rsidRPr="00711F33">
        <w:rPr>
          <w:rFonts w:ascii="Times New Roman" w:eastAsia="Calibri" w:hAnsi="Times New Roman"/>
          <w:sz w:val="20"/>
          <w:szCs w:val="20"/>
        </w:rPr>
        <w:t>»)</w:t>
      </w:r>
      <w:r w:rsidRPr="00711F33">
        <w:rPr>
          <w:rFonts w:ascii="Times New Roman" w:hAnsi="Times New Roman"/>
          <w:sz w:val="20"/>
          <w:szCs w:val="20"/>
        </w:rPr>
        <w:t>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lastRenderedPageBreak/>
        <w:t>9.Санитарно-эпидемиологическими правилами и нормативами</w:t>
      </w:r>
      <w:hyperlink r:id="rId8" w:history="1">
        <w:r w:rsidRPr="00711F33">
          <w:rPr>
            <w:rStyle w:val="a3"/>
            <w:rFonts w:ascii="Times New Roman" w:hAnsi="Times New Roman"/>
            <w:sz w:val="20"/>
            <w:szCs w:val="20"/>
          </w:rPr>
          <w:t>«Гигиенические требования</w:t>
        </w:r>
      </w:hyperlink>
      <w:r w:rsidRPr="00711F33">
        <w:rPr>
          <w:rFonts w:ascii="Times New Roman" w:hAnsi="Times New Roman"/>
          <w:sz w:val="20"/>
          <w:szCs w:val="20"/>
        </w:rPr>
        <w:t xml:space="preserve"> к безопасности и пищевой ценности пищевых продуктов» СанПиН 2.3.2.1078-01, утвержденными Главным государственным санитарным врачом РФ 06.11.2001;</w:t>
      </w:r>
    </w:p>
    <w:p w:rsidR="0062324D" w:rsidRPr="00711F33" w:rsidRDefault="0062324D" w:rsidP="0062324D">
      <w:pPr>
        <w:pStyle w:val="a7"/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10.Постановлением Правительства РФ от 01.12.2009 г.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соответствии»;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>11. Иными нормативными документами в сфере организации питания и поставки продуктов питания.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62324D" w:rsidRPr="00711F33" w:rsidRDefault="0062324D" w:rsidP="0062324D">
      <w:pPr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7. Порядок сдачи-приемки оказанных услуг</w:t>
      </w:r>
    </w:p>
    <w:p w:rsidR="0062324D" w:rsidRPr="00711F33" w:rsidRDefault="0062324D" w:rsidP="0062324D">
      <w:pPr>
        <w:spacing w:after="0" w:line="240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7.1.</w:t>
      </w:r>
      <w:r w:rsidRPr="00711F33">
        <w:rPr>
          <w:rFonts w:ascii="Times New Roman" w:hAnsi="Times New Roman"/>
          <w:sz w:val="20"/>
          <w:szCs w:val="20"/>
        </w:rPr>
        <w:t>Исполнитель ежемесячно, до 5-го числа месяца следующего за месяцем оказания услуг предоставляет Заказчику надлежаще оформленный и подписанный со своей стороны Акт сдачи-приемки оказанных услуг (Приложение № 3 к Контракту).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sz w:val="20"/>
          <w:szCs w:val="20"/>
        </w:rPr>
        <w:t xml:space="preserve">Акт сдачи-приемки оказанных услуг подписывается Заказчиком в течение одного рабочего дня </w:t>
      </w:r>
      <w:proofErr w:type="gramStart"/>
      <w:r w:rsidRPr="00711F33">
        <w:rPr>
          <w:rFonts w:ascii="Times New Roman" w:hAnsi="Times New Roman"/>
          <w:sz w:val="20"/>
          <w:szCs w:val="20"/>
        </w:rPr>
        <w:t>с даты</w:t>
      </w:r>
      <w:proofErr w:type="gramEnd"/>
      <w:r w:rsidRPr="00711F33">
        <w:rPr>
          <w:rFonts w:ascii="Times New Roman" w:hAnsi="Times New Roman"/>
          <w:sz w:val="20"/>
          <w:szCs w:val="20"/>
        </w:rPr>
        <w:t xml:space="preserve"> его предоставления Исполнителем.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7.2.</w:t>
      </w:r>
      <w:r w:rsidRPr="00711F33">
        <w:rPr>
          <w:rFonts w:ascii="Times New Roman" w:hAnsi="Times New Roman"/>
          <w:sz w:val="20"/>
          <w:szCs w:val="20"/>
        </w:rPr>
        <w:t xml:space="preserve"> При наличии мотивированного отказа Заказчика от приемки оказанных услуг</w:t>
      </w:r>
      <w:r>
        <w:rPr>
          <w:rFonts w:ascii="Times New Roman" w:hAnsi="Times New Roman"/>
          <w:sz w:val="20"/>
          <w:szCs w:val="20"/>
        </w:rPr>
        <w:t xml:space="preserve"> </w:t>
      </w:r>
      <w:r w:rsidRPr="00711F33">
        <w:rPr>
          <w:rFonts w:ascii="Times New Roman" w:hAnsi="Times New Roman"/>
          <w:sz w:val="20"/>
          <w:szCs w:val="20"/>
        </w:rPr>
        <w:t xml:space="preserve">Заказчиком в течение 10 дней </w:t>
      </w:r>
      <w:proofErr w:type="gramStart"/>
      <w:r w:rsidRPr="00711F33">
        <w:rPr>
          <w:rFonts w:ascii="Times New Roman" w:hAnsi="Times New Roman"/>
          <w:sz w:val="20"/>
          <w:szCs w:val="20"/>
        </w:rPr>
        <w:t>с даты оказания</w:t>
      </w:r>
      <w:proofErr w:type="gramEnd"/>
      <w:r w:rsidRPr="00711F33">
        <w:rPr>
          <w:rFonts w:ascii="Times New Roman" w:hAnsi="Times New Roman"/>
          <w:sz w:val="20"/>
          <w:szCs w:val="20"/>
        </w:rPr>
        <w:t xml:space="preserve"> услуг составляется акт с перечнем выявленных недостатков и с указанием контрольных сроков их устранения.</w:t>
      </w:r>
    </w:p>
    <w:p w:rsidR="0062324D" w:rsidRPr="00711F33" w:rsidRDefault="0062324D" w:rsidP="0062324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>7.3.</w:t>
      </w:r>
      <w:r w:rsidRPr="00711F33">
        <w:rPr>
          <w:rFonts w:ascii="Times New Roman" w:hAnsi="Times New Roman"/>
          <w:sz w:val="20"/>
          <w:szCs w:val="20"/>
        </w:rPr>
        <w:t xml:space="preserve"> Датой надлежащего исполнения обязательств Исполнителем считается дата подписания Акта сдачи-приемки оказанных услуг уполномоченным представителем Заказчика.</w:t>
      </w:r>
    </w:p>
    <w:p w:rsidR="0062324D" w:rsidRPr="00711F33" w:rsidRDefault="0062324D" w:rsidP="0062324D">
      <w:pPr>
        <w:pStyle w:val="a7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2324D" w:rsidRPr="00711F33" w:rsidRDefault="0062324D" w:rsidP="0062324D">
      <w:pPr>
        <w:tabs>
          <w:tab w:val="left" w:pos="2316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11F33">
        <w:rPr>
          <w:rFonts w:ascii="Times New Roman" w:hAnsi="Times New Roman"/>
          <w:b/>
          <w:sz w:val="20"/>
          <w:szCs w:val="20"/>
        </w:rPr>
        <w:tab/>
      </w:r>
    </w:p>
    <w:p w:rsidR="0062324D" w:rsidRPr="00711F33" w:rsidRDefault="0062324D" w:rsidP="0062324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40523" w:rsidRPr="0062324D" w:rsidRDefault="00040523" w:rsidP="00195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sectPr w:rsidR="00040523" w:rsidRPr="0062324D" w:rsidSect="00426B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67" w:rsidRDefault="004B5167" w:rsidP="008707C0">
      <w:pPr>
        <w:spacing w:after="0" w:line="240" w:lineRule="auto"/>
      </w:pPr>
      <w:r>
        <w:separator/>
      </w:r>
    </w:p>
  </w:endnote>
  <w:endnote w:type="continuationSeparator" w:id="0">
    <w:p w:rsidR="004B5167" w:rsidRDefault="004B5167" w:rsidP="00870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3C0" w:rsidRDefault="00A823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3C0" w:rsidRDefault="00A823C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3C0" w:rsidRDefault="00A82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67" w:rsidRDefault="004B5167" w:rsidP="008707C0">
      <w:pPr>
        <w:spacing w:after="0" w:line="240" w:lineRule="auto"/>
      </w:pPr>
      <w:r>
        <w:separator/>
      </w:r>
    </w:p>
  </w:footnote>
  <w:footnote w:type="continuationSeparator" w:id="0">
    <w:p w:rsidR="004B5167" w:rsidRDefault="004B5167" w:rsidP="008707C0">
      <w:pPr>
        <w:spacing w:after="0" w:line="240" w:lineRule="auto"/>
      </w:pPr>
      <w:r>
        <w:continuationSeparator/>
      </w:r>
    </w:p>
  </w:footnote>
  <w:footnote w:id="1">
    <w:p w:rsidR="0062324D" w:rsidRDefault="0062324D" w:rsidP="0062324D">
      <w:pPr>
        <w:pStyle w:val="af"/>
      </w:pPr>
      <w:r w:rsidRPr="00B369AA">
        <w:rPr>
          <w:rStyle w:val="af1"/>
        </w:rPr>
        <w:footnoteRef/>
      </w:r>
      <w:r w:rsidRPr="0004465F">
        <w:rPr>
          <w:rFonts w:ascii="Times New Roman" w:hAnsi="Times New Roman"/>
          <w:sz w:val="16"/>
          <w:szCs w:val="16"/>
        </w:rPr>
        <w:t>В случаях, предусмотренных действующим законодательством, вместо договора аренды допускается заключение договора безвозмездного пользования.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3C0" w:rsidRDefault="00A823C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6A8" w:rsidRPr="00A823C0" w:rsidRDefault="00E526A8" w:rsidP="00E526A8">
    <w:pPr>
      <w:tabs>
        <w:tab w:val="left" w:pos="43"/>
        <w:tab w:val="left" w:pos="681"/>
      </w:tabs>
      <w:autoSpaceDE w:val="0"/>
      <w:autoSpaceDN w:val="0"/>
      <w:adjustRightInd w:val="0"/>
      <w:jc w:val="both"/>
      <w:rPr>
        <w:rFonts w:ascii="Times New Roman" w:hAnsi="Times New Roman"/>
        <w:noProof/>
        <w:sz w:val="20"/>
        <w:szCs w:val="20"/>
        <w:lang w:val="en-US"/>
      </w:rPr>
    </w:pPr>
    <w:proofErr w:type="spellStart"/>
    <w:r w:rsidRPr="00A823C0">
      <w:rPr>
        <w:rFonts w:ascii="Times New Roman" w:hAnsi="Times New Roman"/>
        <w:sz w:val="20"/>
        <w:szCs w:val="20"/>
        <w:lang w:val="en-US"/>
      </w:rPr>
      <w:t>Идентификационный</w:t>
    </w:r>
    <w:proofErr w:type="spellEnd"/>
    <w:r w:rsidRPr="00A823C0">
      <w:rPr>
        <w:rFonts w:ascii="Times New Roman" w:hAnsi="Times New Roman"/>
        <w:sz w:val="20"/>
        <w:szCs w:val="20"/>
        <w:lang w:val="en-US"/>
      </w:rPr>
      <w:t xml:space="preserve"> </w:t>
    </w:r>
    <w:proofErr w:type="spellStart"/>
    <w:r w:rsidRPr="00A823C0">
      <w:rPr>
        <w:rFonts w:ascii="Times New Roman" w:hAnsi="Times New Roman"/>
        <w:sz w:val="20"/>
        <w:szCs w:val="20"/>
        <w:lang w:val="en-US"/>
      </w:rPr>
      <w:t>код</w:t>
    </w:r>
    <w:proofErr w:type="spellEnd"/>
    <w:r w:rsidRPr="00A823C0">
      <w:rPr>
        <w:rFonts w:ascii="Times New Roman" w:hAnsi="Times New Roman"/>
        <w:sz w:val="20"/>
        <w:szCs w:val="20"/>
        <w:lang w:val="en-US"/>
      </w:rPr>
      <w:t xml:space="preserve"> </w:t>
    </w:r>
    <w:proofErr w:type="spellStart"/>
    <w:r w:rsidRPr="00A823C0">
      <w:rPr>
        <w:rFonts w:ascii="Times New Roman" w:hAnsi="Times New Roman"/>
        <w:sz w:val="20"/>
        <w:szCs w:val="20"/>
        <w:lang w:val="en-US"/>
      </w:rPr>
      <w:t>закупки</w:t>
    </w:r>
    <w:proofErr w:type="spellEnd"/>
    <w:r w:rsidRPr="00A823C0">
      <w:rPr>
        <w:rFonts w:ascii="Times New Roman" w:hAnsi="Times New Roman"/>
        <w:sz w:val="20"/>
        <w:szCs w:val="20"/>
        <w:lang w:val="en-US"/>
      </w:rPr>
      <w:t>:</w:t>
    </w:r>
    <w:r>
      <w:rPr>
        <w:sz w:val="20"/>
        <w:szCs w:val="20"/>
        <w:lang w:val="en-US"/>
      </w:rPr>
      <w:t xml:space="preserve">  </w:t>
    </w:r>
    <w:r w:rsidR="00A823C0" w:rsidRPr="00A823C0">
      <w:rPr>
        <w:rFonts w:ascii="Times New Roman" w:hAnsi="Times New Roman"/>
        <w:color w:val="333333"/>
        <w:sz w:val="20"/>
        <w:szCs w:val="20"/>
        <w:shd w:val="clear" w:color="auto" w:fill="E6F5FE"/>
      </w:rPr>
      <w:t>242637602188463760100100050015629244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3C0" w:rsidRDefault="00A823C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4D7"/>
    <w:multiLevelType w:val="hybridMultilevel"/>
    <w:tmpl w:val="7700D076"/>
    <w:lvl w:ilvl="0" w:tplc="D3064964">
      <w:start w:val="1"/>
      <w:numFmt w:val="decimal"/>
      <w:lvlText w:val="%1."/>
      <w:lvlJc w:val="left"/>
      <w:pPr>
        <w:ind w:left="118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26CCDA">
      <w:numFmt w:val="bullet"/>
      <w:lvlText w:val="•"/>
      <w:lvlJc w:val="left"/>
      <w:pPr>
        <w:ind w:left="1038" w:hanging="288"/>
      </w:pPr>
      <w:rPr>
        <w:rFonts w:hint="default"/>
        <w:lang w:val="ru-RU" w:eastAsia="en-US" w:bidi="ar-SA"/>
      </w:rPr>
    </w:lvl>
    <w:lvl w:ilvl="2" w:tplc="667623E8">
      <w:numFmt w:val="bullet"/>
      <w:lvlText w:val="•"/>
      <w:lvlJc w:val="left"/>
      <w:pPr>
        <w:ind w:left="1957" w:hanging="288"/>
      </w:pPr>
      <w:rPr>
        <w:rFonts w:hint="default"/>
        <w:lang w:val="ru-RU" w:eastAsia="en-US" w:bidi="ar-SA"/>
      </w:rPr>
    </w:lvl>
    <w:lvl w:ilvl="3" w:tplc="E266F916">
      <w:numFmt w:val="bullet"/>
      <w:lvlText w:val="•"/>
      <w:lvlJc w:val="left"/>
      <w:pPr>
        <w:ind w:left="2875" w:hanging="288"/>
      </w:pPr>
      <w:rPr>
        <w:rFonts w:hint="default"/>
        <w:lang w:val="ru-RU" w:eastAsia="en-US" w:bidi="ar-SA"/>
      </w:rPr>
    </w:lvl>
    <w:lvl w:ilvl="4" w:tplc="486EF9AE">
      <w:numFmt w:val="bullet"/>
      <w:lvlText w:val="•"/>
      <w:lvlJc w:val="left"/>
      <w:pPr>
        <w:ind w:left="3794" w:hanging="288"/>
      </w:pPr>
      <w:rPr>
        <w:rFonts w:hint="default"/>
        <w:lang w:val="ru-RU" w:eastAsia="en-US" w:bidi="ar-SA"/>
      </w:rPr>
    </w:lvl>
    <w:lvl w:ilvl="5" w:tplc="36581BD2">
      <w:numFmt w:val="bullet"/>
      <w:lvlText w:val="•"/>
      <w:lvlJc w:val="left"/>
      <w:pPr>
        <w:ind w:left="4713" w:hanging="288"/>
      </w:pPr>
      <w:rPr>
        <w:rFonts w:hint="default"/>
        <w:lang w:val="ru-RU" w:eastAsia="en-US" w:bidi="ar-SA"/>
      </w:rPr>
    </w:lvl>
    <w:lvl w:ilvl="6" w:tplc="CB08687C">
      <w:numFmt w:val="bullet"/>
      <w:lvlText w:val="•"/>
      <w:lvlJc w:val="left"/>
      <w:pPr>
        <w:ind w:left="5631" w:hanging="288"/>
      </w:pPr>
      <w:rPr>
        <w:rFonts w:hint="default"/>
        <w:lang w:val="ru-RU" w:eastAsia="en-US" w:bidi="ar-SA"/>
      </w:rPr>
    </w:lvl>
    <w:lvl w:ilvl="7" w:tplc="D40A1AAE">
      <w:numFmt w:val="bullet"/>
      <w:lvlText w:val="•"/>
      <w:lvlJc w:val="left"/>
      <w:pPr>
        <w:ind w:left="6550" w:hanging="288"/>
      </w:pPr>
      <w:rPr>
        <w:rFonts w:hint="default"/>
        <w:lang w:val="ru-RU" w:eastAsia="en-US" w:bidi="ar-SA"/>
      </w:rPr>
    </w:lvl>
    <w:lvl w:ilvl="8" w:tplc="F03CB42C">
      <w:numFmt w:val="bullet"/>
      <w:lvlText w:val="•"/>
      <w:lvlJc w:val="left"/>
      <w:pPr>
        <w:ind w:left="7469" w:hanging="288"/>
      </w:pPr>
      <w:rPr>
        <w:rFonts w:hint="default"/>
        <w:lang w:val="ru-RU" w:eastAsia="en-US" w:bidi="ar-SA"/>
      </w:rPr>
    </w:lvl>
  </w:abstractNum>
  <w:abstractNum w:abstractNumId="1">
    <w:nsid w:val="11A5238C"/>
    <w:multiLevelType w:val="hybridMultilevel"/>
    <w:tmpl w:val="B6A42DD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B"/>
    <w:rsid w:val="00040523"/>
    <w:rsid w:val="0007294E"/>
    <w:rsid w:val="000A35EF"/>
    <w:rsid w:val="000F72E6"/>
    <w:rsid w:val="0017102D"/>
    <w:rsid w:val="00190162"/>
    <w:rsid w:val="00195452"/>
    <w:rsid w:val="001B60DC"/>
    <w:rsid w:val="001C5882"/>
    <w:rsid w:val="001D52F9"/>
    <w:rsid w:val="001F7D52"/>
    <w:rsid w:val="002C15BD"/>
    <w:rsid w:val="002E4DCB"/>
    <w:rsid w:val="002F69A8"/>
    <w:rsid w:val="00335C58"/>
    <w:rsid w:val="00336BF3"/>
    <w:rsid w:val="003649DC"/>
    <w:rsid w:val="0040235A"/>
    <w:rsid w:val="00426B5B"/>
    <w:rsid w:val="004473C9"/>
    <w:rsid w:val="004A4C82"/>
    <w:rsid w:val="004B5167"/>
    <w:rsid w:val="004D1287"/>
    <w:rsid w:val="00554C89"/>
    <w:rsid w:val="00557FC1"/>
    <w:rsid w:val="00571249"/>
    <w:rsid w:val="00590EBE"/>
    <w:rsid w:val="005A0F10"/>
    <w:rsid w:val="005A3EA7"/>
    <w:rsid w:val="005B5C3B"/>
    <w:rsid w:val="005E7084"/>
    <w:rsid w:val="0062324D"/>
    <w:rsid w:val="0063715A"/>
    <w:rsid w:val="006471FA"/>
    <w:rsid w:val="006540F5"/>
    <w:rsid w:val="006C5F0B"/>
    <w:rsid w:val="006D5AF8"/>
    <w:rsid w:val="00701CEF"/>
    <w:rsid w:val="00714E3E"/>
    <w:rsid w:val="00740495"/>
    <w:rsid w:val="00765929"/>
    <w:rsid w:val="007E3536"/>
    <w:rsid w:val="008365E7"/>
    <w:rsid w:val="008707C0"/>
    <w:rsid w:val="008F1F68"/>
    <w:rsid w:val="00932B77"/>
    <w:rsid w:val="009341C7"/>
    <w:rsid w:val="00957DF5"/>
    <w:rsid w:val="009723BA"/>
    <w:rsid w:val="00A21432"/>
    <w:rsid w:val="00A31E47"/>
    <w:rsid w:val="00A41495"/>
    <w:rsid w:val="00A441BC"/>
    <w:rsid w:val="00A823C0"/>
    <w:rsid w:val="00A8299B"/>
    <w:rsid w:val="00A93050"/>
    <w:rsid w:val="00AE30C1"/>
    <w:rsid w:val="00AF5763"/>
    <w:rsid w:val="00B24F86"/>
    <w:rsid w:val="00B5621F"/>
    <w:rsid w:val="00CA06E7"/>
    <w:rsid w:val="00CB5F34"/>
    <w:rsid w:val="00CE69A9"/>
    <w:rsid w:val="00D20A69"/>
    <w:rsid w:val="00D70836"/>
    <w:rsid w:val="00D97622"/>
    <w:rsid w:val="00E526A8"/>
    <w:rsid w:val="00E62156"/>
    <w:rsid w:val="00EF092C"/>
    <w:rsid w:val="00F054A7"/>
    <w:rsid w:val="00FA054A"/>
    <w:rsid w:val="00FA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26B5B"/>
    <w:rPr>
      <w:color w:val="0000FF"/>
      <w:u w:val="single"/>
    </w:rPr>
  </w:style>
  <w:style w:type="paragraph" w:styleId="a4">
    <w:name w:val="No Spacing"/>
    <w:uiPriority w:val="1"/>
    <w:qFormat/>
    <w:rsid w:val="00426B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26B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6B5B"/>
    <w:rPr>
      <w:rFonts w:ascii="Calibri" w:eastAsia="Times New Roman" w:hAnsi="Calibri" w:cs="Times New Roman"/>
      <w:lang w:eastAsia="ru-RU"/>
    </w:rPr>
  </w:style>
  <w:style w:type="paragraph" w:styleId="a7">
    <w:name w:val="Body Text"/>
    <w:aliases w:val="Body Text level 2,Body Text2,EHPT,b,body text,body text Знак,body text Знак Знак,body text1,body text11,body text2,body text3,bt,bt1,bt11,bt2,bt3,paragraph 2,paragraph 21,ändrad"/>
    <w:basedOn w:val="a"/>
    <w:link w:val="a8"/>
    <w:rsid w:val="00426B5B"/>
    <w:pPr>
      <w:spacing w:after="120"/>
    </w:pPr>
    <w:rPr>
      <w:rFonts w:eastAsia="Calibri"/>
      <w:lang w:eastAsia="en-US"/>
    </w:rPr>
  </w:style>
  <w:style w:type="character" w:customStyle="1" w:styleId="a8">
    <w:name w:val="Основной текст Знак"/>
    <w:aliases w:val="Body Text level 2 Знак,Body Text2 Знак,EHPT Знак,b Знак,body text Знак1,body text Знак Знак1,body text Знак Знак Знак,body text1 Знак,body text11 Знак,body text2 Знак,body text3 Знак,bt Знак,bt1 Знак,bt11 Знак,bt2 Знак,bt3 Знак"/>
    <w:basedOn w:val="a0"/>
    <w:link w:val="a7"/>
    <w:rsid w:val="00426B5B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870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07C0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0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07C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бычный (веб) Знак"/>
    <w:link w:val="ae"/>
    <w:locked/>
    <w:rsid w:val="00195452"/>
    <w:rPr>
      <w:sz w:val="24"/>
      <w:szCs w:val="24"/>
      <w:lang w:eastAsia="ru-RU"/>
    </w:rPr>
  </w:style>
  <w:style w:type="paragraph" w:styleId="ae">
    <w:name w:val="Normal (Web)"/>
    <w:basedOn w:val="a"/>
    <w:link w:val="ad"/>
    <w:rsid w:val="00195452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</w:rPr>
  </w:style>
  <w:style w:type="paragraph" w:styleId="af">
    <w:name w:val="footnote text"/>
    <w:basedOn w:val="a"/>
    <w:link w:val="af0"/>
    <w:uiPriority w:val="99"/>
    <w:unhideWhenUsed/>
    <w:rsid w:val="006232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62324D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62324D"/>
    <w:rPr>
      <w:vertAlign w:val="superscript"/>
    </w:rPr>
  </w:style>
  <w:style w:type="paragraph" w:customStyle="1" w:styleId="ConsPlusNormal">
    <w:name w:val="ConsPlusNormal"/>
    <w:rsid w:val="006232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2">
    <w:name w:val="List Paragraph"/>
    <w:basedOn w:val="a"/>
    <w:uiPriority w:val="1"/>
    <w:qFormat/>
    <w:rsid w:val="002C15BD"/>
    <w:pPr>
      <w:widowControl w:val="0"/>
      <w:autoSpaceDE w:val="0"/>
      <w:autoSpaceDN w:val="0"/>
      <w:spacing w:after="0" w:line="240" w:lineRule="auto"/>
      <w:ind w:left="118" w:right="109" w:firstLine="707"/>
      <w:jc w:val="both"/>
    </w:pPr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26B5B"/>
    <w:rPr>
      <w:color w:val="0000FF"/>
      <w:u w:val="single"/>
    </w:rPr>
  </w:style>
  <w:style w:type="paragraph" w:styleId="a4">
    <w:name w:val="No Spacing"/>
    <w:uiPriority w:val="1"/>
    <w:qFormat/>
    <w:rsid w:val="00426B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26B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6B5B"/>
    <w:rPr>
      <w:rFonts w:ascii="Calibri" w:eastAsia="Times New Roman" w:hAnsi="Calibri" w:cs="Times New Roman"/>
      <w:lang w:eastAsia="ru-RU"/>
    </w:rPr>
  </w:style>
  <w:style w:type="paragraph" w:styleId="a7">
    <w:name w:val="Body Text"/>
    <w:aliases w:val="Body Text level 2,Body Text2,EHPT,b,body text,body text Знак,body text Знак Знак,body text1,body text11,body text2,body text3,bt,bt1,bt11,bt2,bt3,paragraph 2,paragraph 21,ändrad"/>
    <w:basedOn w:val="a"/>
    <w:link w:val="a8"/>
    <w:rsid w:val="00426B5B"/>
    <w:pPr>
      <w:spacing w:after="120"/>
    </w:pPr>
    <w:rPr>
      <w:rFonts w:eastAsia="Calibri"/>
      <w:lang w:eastAsia="en-US"/>
    </w:rPr>
  </w:style>
  <w:style w:type="character" w:customStyle="1" w:styleId="a8">
    <w:name w:val="Основной текст Знак"/>
    <w:aliases w:val="Body Text level 2 Знак,Body Text2 Знак,EHPT Знак,b Знак,body text Знак1,body text Знак Знак1,body text Знак Знак Знак,body text1 Знак,body text11 Знак,body text2 Знак,body text3 Знак,bt Знак,bt1 Знак,bt11 Знак,bt2 Знак,bt3 Знак"/>
    <w:basedOn w:val="a0"/>
    <w:link w:val="a7"/>
    <w:rsid w:val="00426B5B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870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07C0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0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07C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бычный (веб) Знак"/>
    <w:link w:val="ae"/>
    <w:locked/>
    <w:rsid w:val="00195452"/>
    <w:rPr>
      <w:sz w:val="24"/>
      <w:szCs w:val="24"/>
      <w:lang w:eastAsia="ru-RU"/>
    </w:rPr>
  </w:style>
  <w:style w:type="paragraph" w:styleId="ae">
    <w:name w:val="Normal (Web)"/>
    <w:basedOn w:val="a"/>
    <w:link w:val="ad"/>
    <w:rsid w:val="00195452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</w:rPr>
  </w:style>
  <w:style w:type="paragraph" w:styleId="af">
    <w:name w:val="footnote text"/>
    <w:basedOn w:val="a"/>
    <w:link w:val="af0"/>
    <w:uiPriority w:val="99"/>
    <w:unhideWhenUsed/>
    <w:rsid w:val="006232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62324D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62324D"/>
    <w:rPr>
      <w:vertAlign w:val="superscript"/>
    </w:rPr>
  </w:style>
  <w:style w:type="paragraph" w:customStyle="1" w:styleId="ConsPlusNormal">
    <w:name w:val="ConsPlusNormal"/>
    <w:rsid w:val="006232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2">
    <w:name w:val="List Paragraph"/>
    <w:basedOn w:val="a"/>
    <w:uiPriority w:val="1"/>
    <w:qFormat/>
    <w:rsid w:val="002C15BD"/>
    <w:pPr>
      <w:widowControl w:val="0"/>
      <w:autoSpaceDE w:val="0"/>
      <w:autoSpaceDN w:val="0"/>
      <w:spacing w:after="0" w:line="240" w:lineRule="auto"/>
      <w:ind w:left="118" w:right="109" w:firstLine="707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4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74FA54406EDA26A362E93586D4BB20E0923477CDE5C2CD901FDCE4F47DC6FB37840268C98A9F17gC6A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2353</Words>
  <Characters>13417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2024-07-15T07:17:00Z</dcterms:created>
  <dcterms:modified xsi:type="dcterms:W3CDTF">2024-07-16T06:38:00Z</dcterms:modified>
</cp:coreProperties>
</file>